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1630" w:rsidRPr="0059039B" w:rsidRDefault="00421630" w:rsidP="0042163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</w:rPr>
      </w:pPr>
      <w:r w:rsidRPr="0059039B">
        <w:rPr>
          <w:rFonts w:ascii="Times New Roman" w:hAnsi="Times New Roman" w:cs="Times New Roman"/>
          <w:bCs/>
          <w:i/>
          <w:sz w:val="28"/>
          <w:szCs w:val="28"/>
        </w:rPr>
        <w:t xml:space="preserve">Вносится Губернатором </w:t>
      </w:r>
    </w:p>
    <w:p w:rsidR="00421630" w:rsidRPr="0059039B" w:rsidRDefault="00421630" w:rsidP="0042163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</w:rPr>
      </w:pPr>
      <w:r w:rsidRPr="0059039B">
        <w:rPr>
          <w:rFonts w:ascii="Times New Roman" w:hAnsi="Times New Roman" w:cs="Times New Roman"/>
          <w:bCs/>
          <w:i/>
          <w:sz w:val="28"/>
          <w:szCs w:val="28"/>
        </w:rPr>
        <w:t xml:space="preserve">Новосибирской области </w:t>
      </w:r>
    </w:p>
    <w:p w:rsidR="00421630" w:rsidRPr="0059039B" w:rsidRDefault="00421630" w:rsidP="004216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21630" w:rsidRPr="0059039B" w:rsidRDefault="00421630" w:rsidP="0042163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59039B">
        <w:rPr>
          <w:rFonts w:ascii="Times New Roman" w:hAnsi="Times New Roman" w:cs="Times New Roman"/>
          <w:bCs/>
          <w:sz w:val="28"/>
          <w:szCs w:val="28"/>
        </w:rPr>
        <w:t>Проект № _______</w:t>
      </w:r>
    </w:p>
    <w:p w:rsidR="008137C1" w:rsidRPr="0059039B" w:rsidRDefault="008137C1" w:rsidP="004216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C140D" w:rsidRPr="0059039B" w:rsidRDefault="00FC140D" w:rsidP="00FA4A77">
      <w:pPr>
        <w:pStyle w:val="1"/>
        <w:keepNext w:val="0"/>
        <w:widowControl w:val="0"/>
        <w:spacing w:before="0" w:after="0"/>
        <w:jc w:val="center"/>
        <w:rPr>
          <w:rFonts w:ascii="Times New Roman" w:hAnsi="Times New Roman" w:cs="Times New Roman"/>
          <w:sz w:val="40"/>
          <w:szCs w:val="40"/>
        </w:rPr>
      </w:pPr>
      <w:r w:rsidRPr="0059039B">
        <w:rPr>
          <w:rFonts w:ascii="Times New Roman" w:hAnsi="Times New Roman" w:cs="Times New Roman"/>
          <w:sz w:val="40"/>
          <w:szCs w:val="40"/>
        </w:rPr>
        <w:t xml:space="preserve">ЗАКОН </w:t>
      </w:r>
    </w:p>
    <w:p w:rsidR="00FC140D" w:rsidRPr="0059039B" w:rsidRDefault="00FC140D" w:rsidP="00FA4A77">
      <w:pPr>
        <w:pStyle w:val="1"/>
        <w:keepNext w:val="0"/>
        <w:widowControl w:val="0"/>
        <w:spacing w:before="0" w:after="0"/>
        <w:jc w:val="center"/>
        <w:rPr>
          <w:rFonts w:ascii="Times New Roman" w:hAnsi="Times New Roman" w:cs="Times New Roman"/>
          <w:sz w:val="40"/>
          <w:szCs w:val="40"/>
        </w:rPr>
      </w:pPr>
      <w:r w:rsidRPr="0059039B">
        <w:rPr>
          <w:rFonts w:ascii="Times New Roman" w:hAnsi="Times New Roman" w:cs="Times New Roman"/>
          <w:sz w:val="40"/>
          <w:szCs w:val="40"/>
        </w:rPr>
        <w:t>НОВОСИБИРС</w:t>
      </w:r>
      <w:bookmarkStart w:id="0" w:name="BITSoft"/>
      <w:bookmarkEnd w:id="0"/>
      <w:r w:rsidRPr="0059039B">
        <w:rPr>
          <w:rFonts w:ascii="Times New Roman" w:hAnsi="Times New Roman" w:cs="Times New Roman"/>
          <w:sz w:val="40"/>
          <w:szCs w:val="40"/>
        </w:rPr>
        <w:t>КОЙ ОБЛАСТИ</w:t>
      </w:r>
    </w:p>
    <w:p w:rsidR="00FC140D" w:rsidRDefault="00FC140D" w:rsidP="00FA4A77">
      <w:pPr>
        <w:widowControl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137C1" w:rsidRPr="0059039B" w:rsidRDefault="008137C1" w:rsidP="00FA4A77">
      <w:pPr>
        <w:widowControl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140D" w:rsidRPr="0059039B" w:rsidRDefault="00FC140D" w:rsidP="00FA4A77">
      <w:pPr>
        <w:pStyle w:val="a3"/>
        <w:widowControl w:val="0"/>
        <w:rPr>
          <w:rFonts w:ascii="Times New Roman" w:hAnsi="Times New Roman" w:cs="Times New Roman"/>
        </w:rPr>
      </w:pPr>
      <w:r w:rsidRPr="0059039B">
        <w:rPr>
          <w:rFonts w:ascii="Times New Roman" w:hAnsi="Times New Roman" w:cs="Times New Roman"/>
        </w:rPr>
        <w:t>О внесении изменений в Закон Новосибирской области «Об областном бюджете Новосибирской области на 201</w:t>
      </w:r>
      <w:r w:rsidR="00D77D43" w:rsidRPr="0059039B">
        <w:rPr>
          <w:rFonts w:ascii="Times New Roman" w:hAnsi="Times New Roman" w:cs="Times New Roman"/>
        </w:rPr>
        <w:t>6</w:t>
      </w:r>
      <w:r w:rsidRPr="0059039B">
        <w:rPr>
          <w:rFonts w:ascii="Times New Roman" w:hAnsi="Times New Roman" w:cs="Times New Roman"/>
        </w:rPr>
        <w:t xml:space="preserve"> год и плановый период 201</w:t>
      </w:r>
      <w:r w:rsidR="00D77D43" w:rsidRPr="0059039B">
        <w:rPr>
          <w:rFonts w:ascii="Times New Roman" w:hAnsi="Times New Roman" w:cs="Times New Roman"/>
        </w:rPr>
        <w:t>7</w:t>
      </w:r>
      <w:r w:rsidRPr="0059039B">
        <w:rPr>
          <w:rFonts w:ascii="Times New Roman" w:hAnsi="Times New Roman" w:cs="Times New Roman"/>
        </w:rPr>
        <w:t xml:space="preserve"> и 201</w:t>
      </w:r>
      <w:r w:rsidR="00D77D43" w:rsidRPr="0059039B">
        <w:rPr>
          <w:rFonts w:ascii="Times New Roman" w:hAnsi="Times New Roman" w:cs="Times New Roman"/>
        </w:rPr>
        <w:t>8</w:t>
      </w:r>
      <w:r w:rsidRPr="0059039B">
        <w:rPr>
          <w:rFonts w:ascii="Times New Roman" w:hAnsi="Times New Roman" w:cs="Times New Roman"/>
        </w:rPr>
        <w:t xml:space="preserve"> годов»</w:t>
      </w:r>
    </w:p>
    <w:p w:rsidR="00771AB2" w:rsidRDefault="00771AB2" w:rsidP="00FA4A77">
      <w:pPr>
        <w:pStyle w:val="11"/>
        <w:spacing w:before="0"/>
        <w:rPr>
          <w:rFonts w:ascii="Times New Roman" w:hAnsi="Times New Roman" w:cs="Times New Roman"/>
        </w:rPr>
      </w:pPr>
    </w:p>
    <w:p w:rsidR="00FC140D" w:rsidRPr="0059039B" w:rsidRDefault="00FC140D" w:rsidP="00FA4A77">
      <w:pPr>
        <w:pStyle w:val="3"/>
        <w:keepNext w:val="0"/>
        <w:widowControl w:val="0"/>
        <w:spacing w:before="0" w:after="0"/>
        <w:ind w:firstLine="720"/>
        <w:rPr>
          <w:rFonts w:ascii="Times New Roman" w:hAnsi="Times New Roman" w:cs="Times New Roman"/>
          <w:sz w:val="28"/>
          <w:szCs w:val="28"/>
        </w:rPr>
      </w:pPr>
      <w:r w:rsidRPr="0059039B">
        <w:rPr>
          <w:rFonts w:ascii="Times New Roman" w:hAnsi="Times New Roman" w:cs="Times New Roman"/>
          <w:sz w:val="28"/>
          <w:szCs w:val="28"/>
        </w:rPr>
        <w:t>Статья 1</w:t>
      </w:r>
    </w:p>
    <w:p w:rsidR="00FC140D" w:rsidRPr="0059039B" w:rsidRDefault="00FC140D" w:rsidP="00FA4A77">
      <w:pPr>
        <w:pStyle w:val="11"/>
        <w:spacing w:before="0"/>
        <w:rPr>
          <w:rFonts w:ascii="Times New Roman" w:hAnsi="Times New Roman" w:cs="Times New Roman"/>
        </w:rPr>
      </w:pPr>
    </w:p>
    <w:p w:rsidR="007A0AE0" w:rsidRPr="001F6115" w:rsidRDefault="00FC140D" w:rsidP="007A0AE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9039B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930D63" w:rsidRPr="0059039B">
        <w:rPr>
          <w:rFonts w:ascii="Times New Roman" w:hAnsi="Times New Roman" w:cs="Times New Roman"/>
          <w:sz w:val="28"/>
          <w:szCs w:val="28"/>
        </w:rPr>
        <w:t>З</w:t>
      </w:r>
      <w:r w:rsidR="00D77D43" w:rsidRPr="0059039B">
        <w:rPr>
          <w:rFonts w:ascii="Times New Roman" w:hAnsi="Times New Roman" w:cs="Times New Roman"/>
          <w:sz w:val="28"/>
          <w:szCs w:val="28"/>
        </w:rPr>
        <w:t>акон Новосибирской области от 24</w:t>
      </w:r>
      <w:r w:rsidRPr="0059039B"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D77D43" w:rsidRPr="0059039B">
        <w:rPr>
          <w:rFonts w:ascii="Times New Roman" w:hAnsi="Times New Roman" w:cs="Times New Roman"/>
          <w:sz w:val="28"/>
          <w:szCs w:val="28"/>
        </w:rPr>
        <w:t>5</w:t>
      </w:r>
      <w:r w:rsidRPr="0059039B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555736" w:rsidRPr="0059039B">
        <w:rPr>
          <w:rFonts w:ascii="Times New Roman" w:hAnsi="Times New Roman" w:cs="Times New Roman"/>
          <w:sz w:val="28"/>
          <w:szCs w:val="28"/>
        </w:rPr>
        <w:t> </w:t>
      </w:r>
      <w:r w:rsidR="00D77D43" w:rsidRPr="0059039B">
        <w:rPr>
          <w:rFonts w:ascii="Times New Roman" w:hAnsi="Times New Roman" w:cs="Times New Roman"/>
          <w:sz w:val="28"/>
          <w:szCs w:val="28"/>
        </w:rPr>
        <w:t>23</w:t>
      </w:r>
      <w:r w:rsidRPr="0059039B">
        <w:rPr>
          <w:rFonts w:ascii="Times New Roman" w:hAnsi="Times New Roman" w:cs="Times New Roman"/>
          <w:sz w:val="28"/>
          <w:szCs w:val="28"/>
        </w:rPr>
        <w:t xml:space="preserve">-ОЗ «Об областном бюджете </w:t>
      </w:r>
      <w:r w:rsidRPr="001F6115">
        <w:rPr>
          <w:rFonts w:ascii="Times New Roman" w:hAnsi="Times New Roman" w:cs="Times New Roman"/>
          <w:sz w:val="28"/>
          <w:szCs w:val="28"/>
        </w:rPr>
        <w:t>Новосибирской области на 201</w:t>
      </w:r>
      <w:r w:rsidR="00D77D43" w:rsidRPr="001F6115">
        <w:rPr>
          <w:rFonts w:ascii="Times New Roman" w:hAnsi="Times New Roman" w:cs="Times New Roman"/>
          <w:sz w:val="28"/>
          <w:szCs w:val="28"/>
        </w:rPr>
        <w:t>6</w:t>
      </w:r>
      <w:r w:rsidRPr="001F6115">
        <w:rPr>
          <w:rFonts w:ascii="Times New Roman" w:hAnsi="Times New Roman" w:cs="Times New Roman"/>
          <w:sz w:val="28"/>
          <w:szCs w:val="28"/>
        </w:rPr>
        <w:t xml:space="preserve"> год и плановый период 201</w:t>
      </w:r>
      <w:r w:rsidR="00D77D43" w:rsidRPr="001F6115">
        <w:rPr>
          <w:rFonts w:ascii="Times New Roman" w:hAnsi="Times New Roman" w:cs="Times New Roman"/>
          <w:sz w:val="28"/>
          <w:szCs w:val="28"/>
        </w:rPr>
        <w:t>7</w:t>
      </w:r>
      <w:r w:rsidRPr="001F6115">
        <w:rPr>
          <w:rFonts w:ascii="Times New Roman" w:hAnsi="Times New Roman" w:cs="Times New Roman"/>
          <w:sz w:val="28"/>
          <w:szCs w:val="28"/>
        </w:rPr>
        <w:t xml:space="preserve"> и 201</w:t>
      </w:r>
      <w:r w:rsidR="00D77D43" w:rsidRPr="001F6115">
        <w:rPr>
          <w:rFonts w:ascii="Times New Roman" w:hAnsi="Times New Roman" w:cs="Times New Roman"/>
          <w:sz w:val="28"/>
          <w:szCs w:val="28"/>
        </w:rPr>
        <w:t>8</w:t>
      </w:r>
      <w:r w:rsidRPr="001F6115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331596" w:rsidRPr="001F6115">
        <w:rPr>
          <w:rFonts w:ascii="Times New Roman" w:hAnsi="Times New Roman" w:cs="Times New Roman"/>
          <w:sz w:val="28"/>
          <w:szCs w:val="28"/>
        </w:rPr>
        <w:t xml:space="preserve"> </w:t>
      </w:r>
      <w:r w:rsidR="00F550BA" w:rsidRPr="001F6115">
        <w:rPr>
          <w:rFonts w:ascii="Times New Roman" w:hAnsi="Times New Roman" w:cs="Times New Roman"/>
          <w:sz w:val="28"/>
          <w:szCs w:val="28"/>
        </w:rPr>
        <w:t>(с</w:t>
      </w:r>
      <w:r w:rsidR="00E634E5" w:rsidRPr="001F6115">
        <w:rPr>
          <w:rFonts w:ascii="Times New Roman" w:hAnsi="Times New Roman" w:cs="Times New Roman"/>
          <w:sz w:val="28"/>
          <w:szCs w:val="28"/>
        </w:rPr>
        <w:t xml:space="preserve"> изменениями, внесенными Законами</w:t>
      </w:r>
      <w:r w:rsidR="00F550BA" w:rsidRPr="001F6115">
        <w:rPr>
          <w:rFonts w:ascii="Times New Roman" w:hAnsi="Times New Roman" w:cs="Times New Roman"/>
          <w:sz w:val="28"/>
          <w:szCs w:val="28"/>
        </w:rPr>
        <w:t xml:space="preserve"> Новосибирской области от 28</w:t>
      </w:r>
      <w:r w:rsidR="00E03516" w:rsidRPr="001F6115">
        <w:rPr>
          <w:rFonts w:ascii="Times New Roman" w:hAnsi="Times New Roman" w:cs="Times New Roman"/>
          <w:sz w:val="28"/>
          <w:szCs w:val="28"/>
        </w:rPr>
        <w:t> </w:t>
      </w:r>
      <w:r w:rsidR="00F550BA" w:rsidRPr="001F6115">
        <w:rPr>
          <w:rFonts w:ascii="Times New Roman" w:hAnsi="Times New Roman" w:cs="Times New Roman"/>
          <w:sz w:val="28"/>
          <w:szCs w:val="28"/>
        </w:rPr>
        <w:t>марта 2016 года № 51-ОЗ</w:t>
      </w:r>
      <w:r w:rsidR="00C531EF" w:rsidRPr="001F6115">
        <w:rPr>
          <w:rFonts w:ascii="Times New Roman" w:hAnsi="Times New Roman" w:cs="Times New Roman"/>
          <w:sz w:val="28"/>
          <w:szCs w:val="28"/>
        </w:rPr>
        <w:t>, от 5 мая 2016 года № 56-ОЗ</w:t>
      </w:r>
      <w:r w:rsidR="00F550BA" w:rsidRPr="001F6115">
        <w:rPr>
          <w:rFonts w:ascii="Times New Roman" w:hAnsi="Times New Roman" w:cs="Times New Roman"/>
          <w:sz w:val="28"/>
          <w:szCs w:val="28"/>
        </w:rPr>
        <w:t>) следующие изменения</w:t>
      </w:r>
      <w:r w:rsidR="00331596" w:rsidRPr="001F6115">
        <w:rPr>
          <w:rFonts w:ascii="Times New Roman" w:hAnsi="Times New Roman" w:cs="Times New Roman"/>
          <w:sz w:val="28"/>
          <w:szCs w:val="28"/>
        </w:rPr>
        <w:t>:</w:t>
      </w:r>
    </w:p>
    <w:p w:rsidR="007A0AE0" w:rsidRPr="001F6115" w:rsidRDefault="007A0AE0" w:rsidP="007A0AE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F6115">
        <w:rPr>
          <w:rFonts w:ascii="Times New Roman" w:hAnsi="Times New Roman" w:cs="Times New Roman"/>
          <w:sz w:val="28"/>
          <w:szCs w:val="28"/>
        </w:rPr>
        <w:t>1) </w:t>
      </w:r>
      <w:r w:rsidR="00433FD8" w:rsidRPr="001F6115">
        <w:rPr>
          <w:rFonts w:ascii="Times New Roman" w:hAnsi="Times New Roman" w:cs="Times New Roman"/>
          <w:sz w:val="28"/>
          <w:szCs w:val="28"/>
        </w:rPr>
        <w:t>в</w:t>
      </w:r>
      <w:r w:rsidR="00213DE9" w:rsidRPr="001F6115">
        <w:rPr>
          <w:rFonts w:ascii="Times New Roman" w:hAnsi="Times New Roman" w:cs="Times New Roman"/>
          <w:sz w:val="28"/>
          <w:szCs w:val="28"/>
        </w:rPr>
        <w:t xml:space="preserve"> стать</w:t>
      </w:r>
      <w:r w:rsidRPr="001F6115">
        <w:rPr>
          <w:rFonts w:ascii="Times New Roman" w:hAnsi="Times New Roman" w:cs="Times New Roman"/>
          <w:sz w:val="28"/>
          <w:szCs w:val="28"/>
        </w:rPr>
        <w:t>е</w:t>
      </w:r>
      <w:r w:rsidR="00D0358B" w:rsidRPr="001F6115">
        <w:rPr>
          <w:rFonts w:ascii="Times New Roman" w:hAnsi="Times New Roman" w:cs="Times New Roman"/>
          <w:sz w:val="28"/>
          <w:szCs w:val="28"/>
        </w:rPr>
        <w:t xml:space="preserve"> 1</w:t>
      </w:r>
      <w:r w:rsidR="00C531EF" w:rsidRPr="001F6115">
        <w:rPr>
          <w:rFonts w:ascii="Times New Roman" w:hAnsi="Times New Roman" w:cs="Times New Roman"/>
          <w:sz w:val="28"/>
          <w:szCs w:val="28"/>
        </w:rPr>
        <w:t>:</w:t>
      </w:r>
    </w:p>
    <w:p w:rsidR="007A0AE0" w:rsidRPr="001F6115" w:rsidRDefault="00213DE9" w:rsidP="00BA691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F6115">
        <w:rPr>
          <w:rFonts w:ascii="Times New Roman" w:hAnsi="Times New Roman" w:cs="Times New Roman"/>
          <w:sz w:val="28"/>
          <w:szCs w:val="28"/>
        </w:rPr>
        <w:t>а) </w:t>
      </w:r>
      <w:r w:rsidR="007A0AE0" w:rsidRPr="001F6115">
        <w:rPr>
          <w:rFonts w:ascii="Times New Roman" w:hAnsi="Times New Roman" w:cs="Times New Roman"/>
          <w:sz w:val="28"/>
          <w:szCs w:val="28"/>
        </w:rPr>
        <w:t>в части 1:</w:t>
      </w:r>
    </w:p>
    <w:p w:rsidR="002E711F" w:rsidRPr="001F6115" w:rsidRDefault="00D0358B" w:rsidP="00BA691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1F6115">
        <w:rPr>
          <w:rFonts w:ascii="Times New Roman" w:hAnsi="Times New Roman" w:cs="Times New Roman"/>
          <w:sz w:val="28"/>
          <w:szCs w:val="28"/>
        </w:rPr>
        <w:t>в</w:t>
      </w:r>
      <w:r w:rsidR="00C433A8" w:rsidRPr="001F6115">
        <w:rPr>
          <w:rFonts w:ascii="Times New Roman" w:hAnsi="Times New Roman" w:cs="Times New Roman"/>
          <w:sz w:val="28"/>
          <w:szCs w:val="28"/>
        </w:rPr>
        <w:t xml:space="preserve"> </w:t>
      </w:r>
      <w:r w:rsidR="00F56B8B" w:rsidRPr="001F6115">
        <w:rPr>
          <w:rFonts w:ascii="Times New Roman" w:hAnsi="Times New Roman" w:cs="Times New Roman"/>
          <w:sz w:val="28"/>
          <w:szCs w:val="28"/>
        </w:rPr>
        <w:t>пункт</w:t>
      </w:r>
      <w:r w:rsidR="00C433A8" w:rsidRPr="001F6115">
        <w:rPr>
          <w:rFonts w:ascii="Times New Roman" w:hAnsi="Times New Roman" w:cs="Times New Roman"/>
          <w:sz w:val="28"/>
          <w:szCs w:val="28"/>
        </w:rPr>
        <w:t>е</w:t>
      </w:r>
      <w:r w:rsidR="00F56B8B" w:rsidRPr="001F6115">
        <w:rPr>
          <w:rFonts w:ascii="Times New Roman" w:hAnsi="Times New Roman" w:cs="Times New Roman"/>
          <w:sz w:val="28"/>
          <w:szCs w:val="28"/>
        </w:rPr>
        <w:t xml:space="preserve"> 1 </w:t>
      </w:r>
      <w:r w:rsidR="00C433A8" w:rsidRPr="001F6115">
        <w:rPr>
          <w:rFonts w:ascii="Times New Roman" w:hAnsi="Times New Roman" w:cs="Times New Roman"/>
          <w:sz w:val="28"/>
          <w:szCs w:val="28"/>
        </w:rPr>
        <w:t>цифры</w:t>
      </w:r>
      <w:r w:rsidR="002E711F" w:rsidRPr="001F611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433A8" w:rsidRPr="001F6115">
        <w:rPr>
          <w:rFonts w:ascii="Times New Roman" w:hAnsi="Times New Roman" w:cs="Times New Roman"/>
          <w:bCs/>
          <w:sz w:val="28"/>
          <w:szCs w:val="28"/>
        </w:rPr>
        <w:t>«</w:t>
      </w:r>
      <w:r w:rsidR="00C531EF" w:rsidRPr="001F6115">
        <w:rPr>
          <w:rFonts w:ascii="Times New Roman" w:hAnsi="Times New Roman" w:cs="Times New Roman"/>
          <w:bCs/>
          <w:iCs/>
          <w:sz w:val="28"/>
          <w:szCs w:val="28"/>
        </w:rPr>
        <w:t>106 277 599,9</w:t>
      </w:r>
      <w:r w:rsidR="00C433A8" w:rsidRPr="001F6115">
        <w:rPr>
          <w:rFonts w:ascii="Times New Roman" w:hAnsi="Times New Roman" w:cs="Times New Roman"/>
          <w:bCs/>
          <w:iCs/>
          <w:sz w:val="28"/>
          <w:szCs w:val="28"/>
        </w:rPr>
        <w:t>» заменить цифрами «</w:t>
      </w:r>
      <w:r w:rsidR="00213DE9" w:rsidRPr="001F6115">
        <w:rPr>
          <w:rFonts w:ascii="Times New Roman" w:hAnsi="Times New Roman" w:cs="Times New Roman"/>
          <w:bCs/>
          <w:iCs/>
          <w:sz w:val="28"/>
          <w:szCs w:val="28"/>
        </w:rPr>
        <w:t>108</w:t>
      </w:r>
      <w:r w:rsidR="000527EE" w:rsidRPr="001F6115">
        <w:rPr>
          <w:rFonts w:ascii="Times New Roman" w:hAnsi="Times New Roman" w:cs="Times New Roman"/>
          <w:bCs/>
          <w:iCs/>
          <w:sz w:val="28"/>
          <w:szCs w:val="28"/>
        </w:rPr>
        <w:t> </w:t>
      </w:r>
      <w:r w:rsidR="006C5706" w:rsidRPr="001F6115">
        <w:rPr>
          <w:rFonts w:ascii="Times New Roman" w:hAnsi="Times New Roman" w:cs="Times New Roman"/>
          <w:bCs/>
          <w:iCs/>
          <w:sz w:val="28"/>
          <w:szCs w:val="28"/>
        </w:rPr>
        <w:t>868 339,9</w:t>
      </w:r>
      <w:r w:rsidR="00C433A8" w:rsidRPr="001F6115">
        <w:rPr>
          <w:rFonts w:ascii="Times New Roman" w:hAnsi="Times New Roman" w:cs="Times New Roman"/>
          <w:bCs/>
          <w:iCs/>
          <w:sz w:val="28"/>
          <w:szCs w:val="28"/>
        </w:rPr>
        <w:t>», цифры «</w:t>
      </w:r>
      <w:r w:rsidR="00C531EF" w:rsidRPr="001F6115">
        <w:rPr>
          <w:rFonts w:ascii="Times New Roman" w:hAnsi="Times New Roman" w:cs="Times New Roman"/>
          <w:bCs/>
          <w:iCs/>
          <w:sz w:val="28"/>
          <w:szCs w:val="28"/>
        </w:rPr>
        <w:t>14 671 984,0</w:t>
      </w:r>
      <w:r w:rsidR="00C433A8" w:rsidRPr="001F6115">
        <w:rPr>
          <w:rFonts w:ascii="Times New Roman" w:hAnsi="Times New Roman" w:cs="Times New Roman"/>
          <w:bCs/>
          <w:iCs/>
          <w:sz w:val="28"/>
          <w:szCs w:val="28"/>
        </w:rPr>
        <w:t>» заменить цифрами «</w:t>
      </w:r>
      <w:r w:rsidR="00184DBF" w:rsidRPr="001F6115">
        <w:rPr>
          <w:rFonts w:ascii="Times New Roman" w:hAnsi="Times New Roman" w:cs="Times New Roman"/>
          <w:bCs/>
          <w:iCs/>
          <w:sz w:val="28"/>
          <w:szCs w:val="28"/>
        </w:rPr>
        <w:t>16 </w:t>
      </w:r>
      <w:r w:rsidR="00960997" w:rsidRPr="001F6115">
        <w:rPr>
          <w:rFonts w:ascii="Times New Roman" w:hAnsi="Times New Roman" w:cs="Times New Roman"/>
          <w:bCs/>
          <w:iCs/>
          <w:sz w:val="28"/>
          <w:szCs w:val="28"/>
        </w:rPr>
        <w:t>643 724,1</w:t>
      </w:r>
      <w:r w:rsidR="00C433A8" w:rsidRPr="001F6115">
        <w:rPr>
          <w:rFonts w:ascii="Times New Roman" w:hAnsi="Times New Roman" w:cs="Times New Roman"/>
          <w:bCs/>
          <w:iCs/>
          <w:sz w:val="28"/>
          <w:szCs w:val="28"/>
        </w:rPr>
        <w:t>»</w:t>
      </w:r>
      <w:r w:rsidR="00315148" w:rsidRPr="001F6115">
        <w:rPr>
          <w:rFonts w:ascii="Times New Roman" w:hAnsi="Times New Roman" w:cs="Times New Roman"/>
          <w:bCs/>
          <w:iCs/>
          <w:sz w:val="28"/>
          <w:szCs w:val="28"/>
        </w:rPr>
        <w:t>, цифры «</w:t>
      </w:r>
      <w:r w:rsidR="00C531EF" w:rsidRPr="001F6115">
        <w:rPr>
          <w:rFonts w:ascii="Times New Roman" w:hAnsi="Times New Roman" w:cs="Times New Roman"/>
          <w:bCs/>
          <w:sz w:val="28"/>
          <w:szCs w:val="28"/>
        </w:rPr>
        <w:t>13 525 001,2</w:t>
      </w:r>
      <w:r w:rsidR="00315148" w:rsidRPr="001F6115">
        <w:rPr>
          <w:rFonts w:ascii="Times New Roman" w:hAnsi="Times New Roman" w:cs="Times New Roman"/>
          <w:bCs/>
          <w:sz w:val="28"/>
          <w:szCs w:val="28"/>
        </w:rPr>
        <w:t>»</w:t>
      </w:r>
      <w:r w:rsidR="002E711F" w:rsidRPr="001F611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15148" w:rsidRPr="001F6115">
        <w:rPr>
          <w:rFonts w:ascii="Times New Roman" w:hAnsi="Times New Roman" w:cs="Times New Roman"/>
          <w:bCs/>
          <w:sz w:val="28"/>
          <w:szCs w:val="28"/>
        </w:rPr>
        <w:t>заменить цифрами «</w:t>
      </w:r>
      <w:r w:rsidR="00184DBF" w:rsidRPr="001F6115">
        <w:rPr>
          <w:rFonts w:ascii="Times New Roman" w:hAnsi="Times New Roman" w:cs="Times New Roman"/>
          <w:bCs/>
          <w:sz w:val="28"/>
          <w:szCs w:val="28"/>
        </w:rPr>
        <w:t>15 059 392,4</w:t>
      </w:r>
      <w:r w:rsidR="00315148" w:rsidRPr="001F6115">
        <w:rPr>
          <w:rFonts w:ascii="Times New Roman" w:hAnsi="Times New Roman" w:cs="Times New Roman"/>
          <w:bCs/>
          <w:sz w:val="28"/>
          <w:szCs w:val="28"/>
        </w:rPr>
        <w:t>», цифры «</w:t>
      </w:r>
      <w:r w:rsidR="00C531EF" w:rsidRPr="001F6115">
        <w:rPr>
          <w:rFonts w:ascii="Times New Roman" w:hAnsi="Times New Roman" w:cs="Times New Roman"/>
          <w:bCs/>
          <w:sz w:val="28"/>
          <w:szCs w:val="28"/>
        </w:rPr>
        <w:t>9 216 984,6</w:t>
      </w:r>
      <w:r w:rsidR="00315148" w:rsidRPr="001F6115">
        <w:rPr>
          <w:rFonts w:ascii="Times New Roman" w:hAnsi="Times New Roman" w:cs="Times New Roman"/>
          <w:bCs/>
          <w:sz w:val="28"/>
          <w:szCs w:val="28"/>
        </w:rPr>
        <w:t>»</w:t>
      </w:r>
      <w:r w:rsidR="002E711F" w:rsidRPr="001F611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44D92" w:rsidRPr="001F6115">
        <w:rPr>
          <w:rFonts w:ascii="Times New Roman" w:hAnsi="Times New Roman" w:cs="Times New Roman"/>
          <w:bCs/>
          <w:sz w:val="28"/>
          <w:szCs w:val="28"/>
        </w:rPr>
        <w:t xml:space="preserve">заменить цифрами </w:t>
      </w:r>
      <w:r w:rsidR="00D940FF" w:rsidRPr="001F6115">
        <w:rPr>
          <w:rFonts w:ascii="Times New Roman" w:hAnsi="Times New Roman" w:cs="Times New Roman"/>
          <w:bCs/>
          <w:sz w:val="28"/>
          <w:szCs w:val="28"/>
        </w:rPr>
        <w:t>«</w:t>
      </w:r>
      <w:r w:rsidR="006C137E" w:rsidRPr="001F6115">
        <w:rPr>
          <w:rFonts w:ascii="Times New Roman" w:hAnsi="Times New Roman" w:cs="Times New Roman"/>
          <w:bCs/>
          <w:sz w:val="28"/>
          <w:szCs w:val="28"/>
        </w:rPr>
        <w:t>10 751 276</w:t>
      </w:r>
      <w:r w:rsidR="00D940FF" w:rsidRPr="001F6115">
        <w:rPr>
          <w:rFonts w:ascii="Times New Roman" w:hAnsi="Times New Roman" w:cs="Times New Roman"/>
          <w:bCs/>
          <w:sz w:val="28"/>
          <w:szCs w:val="28"/>
        </w:rPr>
        <w:t>,</w:t>
      </w:r>
      <w:r w:rsidR="006C137E" w:rsidRPr="001F6115">
        <w:rPr>
          <w:rFonts w:ascii="Times New Roman" w:hAnsi="Times New Roman" w:cs="Times New Roman"/>
          <w:bCs/>
          <w:sz w:val="28"/>
          <w:szCs w:val="28"/>
        </w:rPr>
        <w:t>0</w:t>
      </w:r>
      <w:r w:rsidR="00315148" w:rsidRPr="001F6115">
        <w:rPr>
          <w:rFonts w:ascii="Times New Roman" w:hAnsi="Times New Roman" w:cs="Times New Roman"/>
          <w:bCs/>
          <w:sz w:val="28"/>
          <w:szCs w:val="28"/>
        </w:rPr>
        <w:t>»</w:t>
      </w:r>
      <w:r w:rsidR="002E711F" w:rsidRPr="001F6115">
        <w:rPr>
          <w:rFonts w:ascii="Times New Roman" w:hAnsi="Times New Roman" w:cs="Times New Roman"/>
          <w:bCs/>
          <w:sz w:val="28"/>
          <w:szCs w:val="28"/>
        </w:rPr>
        <w:t>;</w:t>
      </w:r>
    </w:p>
    <w:p w:rsidR="00FC140D" w:rsidRPr="001F6115" w:rsidRDefault="006724BD" w:rsidP="00BA6918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1F6115">
        <w:rPr>
          <w:rFonts w:ascii="Times New Roman" w:hAnsi="Times New Roman" w:cs="Times New Roman"/>
          <w:sz w:val="28"/>
          <w:szCs w:val="28"/>
        </w:rPr>
        <w:t xml:space="preserve">в </w:t>
      </w:r>
      <w:r w:rsidR="00FC140D" w:rsidRPr="001F6115">
        <w:rPr>
          <w:rFonts w:ascii="Times New Roman" w:hAnsi="Times New Roman" w:cs="Times New Roman"/>
          <w:sz w:val="28"/>
          <w:szCs w:val="28"/>
        </w:rPr>
        <w:t>пункте 2 цифры «</w:t>
      </w:r>
      <w:r w:rsidR="00C531EF" w:rsidRPr="001F6115">
        <w:rPr>
          <w:rFonts w:ascii="Times New Roman" w:hAnsi="Times New Roman" w:cs="Times New Roman"/>
          <w:sz w:val="28"/>
          <w:szCs w:val="28"/>
        </w:rPr>
        <w:t>112 533 547,0</w:t>
      </w:r>
      <w:r w:rsidR="00FC140D" w:rsidRPr="001F6115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213DE9" w:rsidRPr="001F6115">
        <w:rPr>
          <w:rFonts w:ascii="Times New Roman" w:hAnsi="Times New Roman" w:cs="Times New Roman"/>
          <w:sz w:val="28"/>
          <w:szCs w:val="28"/>
        </w:rPr>
        <w:t>114 </w:t>
      </w:r>
      <w:r w:rsidR="003C0DC6" w:rsidRPr="001F6115">
        <w:rPr>
          <w:rFonts w:ascii="Times New Roman" w:hAnsi="Times New Roman" w:cs="Times New Roman"/>
          <w:sz w:val="28"/>
          <w:szCs w:val="28"/>
        </w:rPr>
        <w:t>5</w:t>
      </w:r>
      <w:r w:rsidR="00917E44" w:rsidRPr="001F6115">
        <w:rPr>
          <w:rFonts w:ascii="Times New Roman" w:hAnsi="Times New Roman" w:cs="Times New Roman"/>
          <w:sz w:val="28"/>
          <w:szCs w:val="28"/>
        </w:rPr>
        <w:t>5</w:t>
      </w:r>
      <w:r w:rsidR="003C0DC6" w:rsidRPr="001F6115">
        <w:rPr>
          <w:rFonts w:ascii="Times New Roman" w:hAnsi="Times New Roman" w:cs="Times New Roman"/>
          <w:sz w:val="28"/>
          <w:szCs w:val="28"/>
        </w:rPr>
        <w:t>2 67</w:t>
      </w:r>
      <w:r w:rsidR="00941AE4" w:rsidRPr="001F6115">
        <w:rPr>
          <w:rFonts w:ascii="Times New Roman" w:hAnsi="Times New Roman" w:cs="Times New Roman"/>
          <w:sz w:val="28"/>
          <w:szCs w:val="28"/>
        </w:rPr>
        <w:t>4</w:t>
      </w:r>
      <w:r w:rsidR="003C0DC6" w:rsidRPr="001F6115">
        <w:rPr>
          <w:rFonts w:ascii="Times New Roman" w:hAnsi="Times New Roman" w:cs="Times New Roman"/>
          <w:sz w:val="28"/>
          <w:szCs w:val="28"/>
        </w:rPr>
        <w:t>,4</w:t>
      </w:r>
      <w:r w:rsidR="00FC140D" w:rsidRPr="001F6115">
        <w:rPr>
          <w:rFonts w:ascii="Times New Roman" w:hAnsi="Times New Roman" w:cs="Times New Roman"/>
          <w:sz w:val="28"/>
          <w:szCs w:val="28"/>
        </w:rPr>
        <w:t>»;</w:t>
      </w:r>
    </w:p>
    <w:p w:rsidR="007571F2" w:rsidRPr="001F6115" w:rsidRDefault="007571F2" w:rsidP="00BA6918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1F6115">
        <w:rPr>
          <w:rFonts w:ascii="Times New Roman" w:hAnsi="Times New Roman" w:cs="Times New Roman"/>
          <w:sz w:val="28"/>
          <w:szCs w:val="28"/>
        </w:rPr>
        <w:t xml:space="preserve">в пункте 3 </w:t>
      </w:r>
      <w:r w:rsidR="00A577EA" w:rsidRPr="001F6115">
        <w:rPr>
          <w:rFonts w:ascii="Times New Roman" w:hAnsi="Times New Roman" w:cs="Times New Roman"/>
          <w:sz w:val="28"/>
          <w:szCs w:val="28"/>
        </w:rPr>
        <w:t>цифры «</w:t>
      </w:r>
      <w:r w:rsidR="00C531EF" w:rsidRPr="001F6115">
        <w:rPr>
          <w:rFonts w:ascii="Times New Roman" w:hAnsi="Times New Roman" w:cs="Times New Roman"/>
          <w:sz w:val="28"/>
          <w:szCs w:val="28"/>
        </w:rPr>
        <w:t>6 255 947,1</w:t>
      </w:r>
      <w:r w:rsidRPr="001F6115">
        <w:rPr>
          <w:rFonts w:ascii="Times New Roman" w:hAnsi="Times New Roman" w:cs="Times New Roman"/>
          <w:sz w:val="28"/>
          <w:szCs w:val="28"/>
        </w:rPr>
        <w:t>» заменить цифрами</w:t>
      </w:r>
      <w:r w:rsidR="00CC2814" w:rsidRPr="001F6115">
        <w:rPr>
          <w:rFonts w:ascii="Times New Roman" w:hAnsi="Times New Roman" w:cs="Times New Roman"/>
          <w:sz w:val="28"/>
          <w:szCs w:val="28"/>
        </w:rPr>
        <w:t xml:space="preserve"> «</w:t>
      </w:r>
      <w:r w:rsidR="001A54DF" w:rsidRPr="001F6115">
        <w:rPr>
          <w:rFonts w:ascii="Times New Roman" w:hAnsi="Times New Roman" w:cs="Times New Roman"/>
          <w:sz w:val="28"/>
          <w:szCs w:val="28"/>
        </w:rPr>
        <w:t>5</w:t>
      </w:r>
      <w:r w:rsidR="000A00F2" w:rsidRPr="001F6115">
        <w:rPr>
          <w:rFonts w:ascii="Times New Roman" w:hAnsi="Times New Roman" w:cs="Times New Roman"/>
          <w:sz w:val="28"/>
          <w:szCs w:val="28"/>
        </w:rPr>
        <w:t> 684 334,5</w:t>
      </w:r>
      <w:r w:rsidRPr="001F6115">
        <w:rPr>
          <w:rFonts w:ascii="Times New Roman" w:hAnsi="Times New Roman" w:cs="Times New Roman"/>
          <w:sz w:val="28"/>
          <w:szCs w:val="28"/>
        </w:rPr>
        <w:t>»;</w:t>
      </w:r>
    </w:p>
    <w:p w:rsidR="007A0AE0" w:rsidRPr="001F6115" w:rsidRDefault="005F0F69" w:rsidP="00BA6918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1F6115">
        <w:rPr>
          <w:rFonts w:ascii="Times New Roman" w:hAnsi="Times New Roman" w:cs="Times New Roman"/>
          <w:sz w:val="28"/>
          <w:szCs w:val="28"/>
        </w:rPr>
        <w:t>б</w:t>
      </w:r>
      <w:r w:rsidR="007A0AE0" w:rsidRPr="001F6115">
        <w:rPr>
          <w:rFonts w:ascii="Times New Roman" w:hAnsi="Times New Roman" w:cs="Times New Roman"/>
          <w:sz w:val="28"/>
          <w:szCs w:val="28"/>
        </w:rPr>
        <w:t xml:space="preserve">) в части </w:t>
      </w:r>
      <w:r w:rsidRPr="001F6115">
        <w:rPr>
          <w:rFonts w:ascii="Times New Roman" w:hAnsi="Times New Roman" w:cs="Times New Roman"/>
          <w:sz w:val="28"/>
          <w:szCs w:val="28"/>
        </w:rPr>
        <w:t>2:</w:t>
      </w:r>
    </w:p>
    <w:p w:rsidR="005F0F69" w:rsidRPr="001F6115" w:rsidRDefault="005F0F69" w:rsidP="00BA6918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1F6115">
        <w:rPr>
          <w:rFonts w:ascii="Times New Roman" w:hAnsi="Times New Roman" w:cs="Times New Roman"/>
          <w:sz w:val="28"/>
          <w:szCs w:val="28"/>
        </w:rPr>
        <w:t>в пункте 2 цифры «96 066 396,9» заменить цифрами «96 </w:t>
      </w:r>
      <w:r w:rsidR="000A00F2" w:rsidRPr="001F6115">
        <w:rPr>
          <w:rFonts w:ascii="Times New Roman" w:hAnsi="Times New Roman" w:cs="Times New Roman"/>
          <w:sz w:val="28"/>
          <w:szCs w:val="28"/>
        </w:rPr>
        <w:t>644 958,0</w:t>
      </w:r>
      <w:r w:rsidRPr="001F6115">
        <w:rPr>
          <w:rFonts w:ascii="Times New Roman" w:hAnsi="Times New Roman" w:cs="Times New Roman"/>
          <w:sz w:val="28"/>
          <w:szCs w:val="28"/>
        </w:rPr>
        <w:t>»</w:t>
      </w:r>
      <w:r w:rsidR="00B04039" w:rsidRPr="001F6115">
        <w:rPr>
          <w:rFonts w:ascii="Times New Roman" w:hAnsi="Times New Roman" w:cs="Times New Roman"/>
          <w:sz w:val="28"/>
          <w:szCs w:val="28"/>
        </w:rPr>
        <w:t>, цифры «2 410 093,3» заменить цифрами «2 417 093,3»</w:t>
      </w:r>
      <w:r w:rsidRPr="001F6115">
        <w:rPr>
          <w:rFonts w:ascii="Times New Roman" w:hAnsi="Times New Roman" w:cs="Times New Roman"/>
          <w:sz w:val="28"/>
          <w:szCs w:val="28"/>
        </w:rPr>
        <w:t>;</w:t>
      </w:r>
    </w:p>
    <w:p w:rsidR="005F0F69" w:rsidRPr="001F6115" w:rsidRDefault="005F0F69" w:rsidP="00BA6918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1F6115">
        <w:rPr>
          <w:rFonts w:ascii="Times New Roman" w:hAnsi="Times New Roman" w:cs="Times New Roman"/>
          <w:sz w:val="28"/>
          <w:szCs w:val="28"/>
        </w:rPr>
        <w:t>в пункте 3 цифры «451 730,6» заменить цифрами «</w:t>
      </w:r>
      <w:r w:rsidR="000A00F2" w:rsidRPr="001F6115">
        <w:rPr>
          <w:rFonts w:ascii="Times New Roman" w:hAnsi="Times New Roman" w:cs="Times New Roman"/>
          <w:sz w:val="28"/>
          <w:szCs w:val="28"/>
        </w:rPr>
        <w:t>1 030 291,7</w:t>
      </w:r>
      <w:r w:rsidRPr="001F6115">
        <w:rPr>
          <w:rFonts w:ascii="Times New Roman" w:hAnsi="Times New Roman" w:cs="Times New Roman"/>
          <w:sz w:val="28"/>
          <w:szCs w:val="28"/>
        </w:rPr>
        <w:t>»;</w:t>
      </w:r>
    </w:p>
    <w:p w:rsidR="00AA05A1" w:rsidRPr="001F6115" w:rsidRDefault="00AA05A1" w:rsidP="00BA6918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1F6115">
        <w:rPr>
          <w:rFonts w:ascii="Times New Roman" w:hAnsi="Times New Roman" w:cs="Times New Roman"/>
          <w:sz w:val="28"/>
          <w:szCs w:val="28"/>
        </w:rPr>
        <w:t>2) в части 3 статьи 8 цифры «6 419 532,8» заменить цифрами «6 423 589,6»;</w:t>
      </w:r>
    </w:p>
    <w:p w:rsidR="00F95C0B" w:rsidRPr="001F6115" w:rsidRDefault="00F30794" w:rsidP="00BA6918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1F6115">
        <w:rPr>
          <w:rFonts w:ascii="Times New Roman" w:hAnsi="Times New Roman" w:cs="Times New Roman"/>
          <w:sz w:val="28"/>
          <w:szCs w:val="28"/>
        </w:rPr>
        <w:t>3</w:t>
      </w:r>
      <w:r w:rsidR="00F95C0B" w:rsidRPr="001F6115">
        <w:rPr>
          <w:rFonts w:ascii="Times New Roman" w:hAnsi="Times New Roman" w:cs="Times New Roman"/>
          <w:sz w:val="28"/>
          <w:szCs w:val="28"/>
        </w:rPr>
        <w:t>) в статье 13:</w:t>
      </w:r>
    </w:p>
    <w:p w:rsidR="00D94FFE" w:rsidRPr="001F6115" w:rsidRDefault="001C2825" w:rsidP="00BA6918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1F6115">
        <w:rPr>
          <w:rFonts w:ascii="Times New Roman" w:hAnsi="Times New Roman" w:cs="Times New Roman"/>
          <w:sz w:val="28"/>
          <w:szCs w:val="28"/>
        </w:rPr>
        <w:t>а) </w:t>
      </w:r>
      <w:r w:rsidR="00D94FFE" w:rsidRPr="001F6115">
        <w:rPr>
          <w:rFonts w:ascii="Times New Roman" w:hAnsi="Times New Roman" w:cs="Times New Roman"/>
          <w:sz w:val="28"/>
          <w:szCs w:val="28"/>
        </w:rPr>
        <w:t>в части 1:</w:t>
      </w:r>
    </w:p>
    <w:p w:rsidR="00D94FFE" w:rsidRPr="001F6115" w:rsidRDefault="00D94FFE" w:rsidP="00BA6918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1F6115">
        <w:rPr>
          <w:rFonts w:ascii="Times New Roman" w:hAnsi="Times New Roman" w:cs="Times New Roman"/>
          <w:sz w:val="28"/>
          <w:szCs w:val="28"/>
        </w:rPr>
        <w:t>в пункте 1 цифры «150 000,0» заменить цифрами «</w:t>
      </w:r>
      <w:r w:rsidR="007A53E5" w:rsidRPr="001F6115">
        <w:rPr>
          <w:rFonts w:ascii="Times New Roman" w:hAnsi="Times New Roman" w:cs="Times New Roman"/>
          <w:sz w:val="28"/>
          <w:szCs w:val="28"/>
        </w:rPr>
        <w:t>290</w:t>
      </w:r>
      <w:r w:rsidR="00E808B1" w:rsidRPr="001F6115">
        <w:rPr>
          <w:rFonts w:ascii="Times New Roman" w:hAnsi="Times New Roman" w:cs="Times New Roman"/>
          <w:sz w:val="28"/>
          <w:szCs w:val="28"/>
        </w:rPr>
        <w:t> 231,8</w:t>
      </w:r>
      <w:r w:rsidRPr="001F6115">
        <w:rPr>
          <w:rFonts w:ascii="Times New Roman" w:hAnsi="Times New Roman" w:cs="Times New Roman"/>
          <w:sz w:val="28"/>
          <w:szCs w:val="28"/>
        </w:rPr>
        <w:t>»</w:t>
      </w:r>
      <w:r w:rsidR="003E68F7" w:rsidRPr="001F6115">
        <w:rPr>
          <w:rFonts w:ascii="Times New Roman" w:hAnsi="Times New Roman" w:cs="Times New Roman"/>
          <w:sz w:val="28"/>
          <w:szCs w:val="28"/>
        </w:rPr>
        <w:t>, цифры «476 940,4» заменить цифрами «755 169,2»</w:t>
      </w:r>
      <w:r w:rsidRPr="001F6115">
        <w:rPr>
          <w:rFonts w:ascii="Times New Roman" w:hAnsi="Times New Roman" w:cs="Times New Roman"/>
          <w:sz w:val="28"/>
          <w:szCs w:val="28"/>
        </w:rPr>
        <w:t>;</w:t>
      </w:r>
    </w:p>
    <w:p w:rsidR="00F95C0B" w:rsidRPr="001F6115" w:rsidRDefault="00213DE9" w:rsidP="00BA6918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1F6115">
        <w:rPr>
          <w:rFonts w:ascii="Times New Roman" w:hAnsi="Times New Roman" w:cs="Times New Roman"/>
          <w:sz w:val="28"/>
          <w:szCs w:val="28"/>
        </w:rPr>
        <w:t>в пункте 2</w:t>
      </w:r>
      <w:r w:rsidR="00F95C0B" w:rsidRPr="001F6115">
        <w:rPr>
          <w:rFonts w:ascii="Times New Roman" w:hAnsi="Times New Roman" w:cs="Times New Roman"/>
          <w:sz w:val="28"/>
          <w:szCs w:val="28"/>
        </w:rPr>
        <w:t xml:space="preserve"> цифры «</w:t>
      </w:r>
      <w:r w:rsidR="009D3DFD" w:rsidRPr="001F6115">
        <w:rPr>
          <w:rFonts w:ascii="Times New Roman" w:hAnsi="Times New Roman" w:cs="Times New Roman"/>
          <w:sz w:val="28"/>
          <w:szCs w:val="28"/>
        </w:rPr>
        <w:t>198 59</w:t>
      </w:r>
      <w:r w:rsidR="00D94FFE" w:rsidRPr="001F6115">
        <w:rPr>
          <w:rFonts w:ascii="Times New Roman" w:hAnsi="Times New Roman" w:cs="Times New Roman"/>
          <w:sz w:val="28"/>
          <w:szCs w:val="28"/>
        </w:rPr>
        <w:t xml:space="preserve">6,0» заменить </w:t>
      </w:r>
      <w:del w:id="1" w:author="Лебедев Сергей Александрович" w:date="2016-06-01T13:29:00Z">
        <w:r w:rsidR="00D94FFE" w:rsidRPr="001F6115" w:rsidDel="00F966D8">
          <w:rPr>
            <w:rFonts w:ascii="Times New Roman" w:hAnsi="Times New Roman" w:cs="Times New Roman"/>
            <w:sz w:val="28"/>
            <w:szCs w:val="28"/>
          </w:rPr>
          <w:delText xml:space="preserve">цифрами </w:delText>
        </w:r>
      </w:del>
      <w:ins w:id="2" w:author="Лебедев Сергей Александрович" w:date="2016-06-01T13:29:00Z">
        <w:r w:rsidR="00F966D8" w:rsidRPr="001F6115">
          <w:rPr>
            <w:rFonts w:ascii="Times New Roman" w:hAnsi="Times New Roman" w:cs="Times New Roman"/>
            <w:sz w:val="28"/>
            <w:szCs w:val="28"/>
          </w:rPr>
          <w:t xml:space="preserve">словами </w:t>
        </w:r>
      </w:ins>
      <w:r w:rsidR="00D94FFE" w:rsidRPr="001F6115">
        <w:rPr>
          <w:rFonts w:ascii="Times New Roman" w:hAnsi="Times New Roman" w:cs="Times New Roman"/>
          <w:sz w:val="28"/>
          <w:szCs w:val="28"/>
        </w:rPr>
        <w:t>«</w:t>
      </w:r>
      <w:ins w:id="3" w:author="Лебедев Сергей Александрович" w:date="2016-06-01T13:29:00Z">
        <w:r w:rsidR="00F966D8" w:rsidRPr="001F6115">
          <w:rPr>
            <w:rFonts w:ascii="Times New Roman" w:hAnsi="Times New Roman" w:cs="Times New Roman"/>
            <w:sz w:val="28"/>
            <w:szCs w:val="28"/>
          </w:rPr>
          <w:t xml:space="preserve">в сумме </w:t>
        </w:r>
      </w:ins>
      <w:r w:rsidR="00D94FFE" w:rsidRPr="001F6115">
        <w:rPr>
          <w:rFonts w:ascii="Times New Roman" w:hAnsi="Times New Roman" w:cs="Times New Roman"/>
          <w:sz w:val="28"/>
          <w:szCs w:val="28"/>
        </w:rPr>
        <w:t>174 515,3</w:t>
      </w:r>
      <w:r w:rsidR="009D3DFD" w:rsidRPr="001F6115">
        <w:rPr>
          <w:rFonts w:ascii="Times New Roman" w:hAnsi="Times New Roman" w:cs="Times New Roman"/>
          <w:sz w:val="28"/>
          <w:szCs w:val="28"/>
        </w:rPr>
        <w:t>»;</w:t>
      </w:r>
    </w:p>
    <w:p w:rsidR="001C2825" w:rsidRPr="001F6115" w:rsidRDefault="00F966D8" w:rsidP="00BA6918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ins w:id="4" w:author="Лебедев Сергей Александрович" w:date="2016-06-01T13:30:00Z">
        <w:r w:rsidRPr="001F6115">
          <w:rPr>
            <w:rFonts w:ascii="Times New Roman" w:hAnsi="Times New Roman" w:cs="Times New Roman"/>
            <w:sz w:val="28"/>
            <w:szCs w:val="28"/>
          </w:rPr>
          <w:t xml:space="preserve">в </w:t>
        </w:r>
      </w:ins>
      <w:r w:rsidR="001C2825" w:rsidRPr="001F6115">
        <w:rPr>
          <w:rFonts w:ascii="Times New Roman" w:hAnsi="Times New Roman" w:cs="Times New Roman"/>
          <w:sz w:val="28"/>
          <w:szCs w:val="28"/>
        </w:rPr>
        <w:t>пункт</w:t>
      </w:r>
      <w:ins w:id="5" w:author="Лебедев Сергей Александрович" w:date="2016-06-01T13:30:00Z">
        <w:r w:rsidRPr="001F6115">
          <w:rPr>
            <w:rFonts w:ascii="Times New Roman" w:hAnsi="Times New Roman" w:cs="Times New Roman"/>
            <w:sz w:val="28"/>
            <w:szCs w:val="28"/>
          </w:rPr>
          <w:t>е</w:t>
        </w:r>
      </w:ins>
      <w:r w:rsidR="001C2825" w:rsidRPr="001F6115">
        <w:rPr>
          <w:rFonts w:ascii="Times New Roman" w:hAnsi="Times New Roman" w:cs="Times New Roman"/>
          <w:sz w:val="28"/>
          <w:szCs w:val="28"/>
        </w:rPr>
        <w:t xml:space="preserve"> 3 </w:t>
      </w:r>
      <w:del w:id="6" w:author="Лебедев Сергей Александрович" w:date="2016-06-01T13:31:00Z">
        <w:r w:rsidR="001C2825" w:rsidRPr="001F6115" w:rsidDel="00F966D8">
          <w:rPr>
            <w:rFonts w:ascii="Times New Roman" w:hAnsi="Times New Roman" w:cs="Times New Roman"/>
            <w:sz w:val="28"/>
            <w:szCs w:val="28"/>
          </w:rPr>
          <w:delText>дополнить</w:delText>
        </w:r>
        <w:r w:rsidR="00491587" w:rsidRPr="001F6115" w:rsidDel="00F966D8">
          <w:rPr>
            <w:rFonts w:ascii="Times New Roman" w:hAnsi="Times New Roman" w:cs="Times New Roman"/>
            <w:sz w:val="28"/>
            <w:szCs w:val="28"/>
          </w:rPr>
          <w:delText xml:space="preserve"> </w:delText>
        </w:r>
      </w:del>
      <w:ins w:id="7" w:author="Лебедев Сергей Александрович" w:date="2016-06-01T13:32:00Z">
        <w:r w:rsidRPr="001F6115">
          <w:rPr>
            <w:rFonts w:ascii="Times New Roman" w:hAnsi="Times New Roman" w:cs="Times New Roman"/>
            <w:sz w:val="28"/>
            <w:szCs w:val="28"/>
          </w:rPr>
          <w:t>слова</w:t>
        </w:r>
      </w:ins>
      <w:ins w:id="8" w:author="Лебедев Сергей Александрович" w:date="2016-06-01T13:31:00Z">
        <w:r w:rsidRPr="001F6115">
          <w:rPr>
            <w:rFonts w:ascii="Times New Roman" w:hAnsi="Times New Roman" w:cs="Times New Roman"/>
            <w:sz w:val="28"/>
            <w:szCs w:val="28"/>
          </w:rPr>
          <w:t xml:space="preserve"> «</w:t>
        </w:r>
      </w:ins>
      <w:ins w:id="9" w:author="Лебедев Сергей Александрович" w:date="2016-06-01T13:32:00Z">
        <w:r w:rsidRPr="001F6115">
          <w:rPr>
            <w:rFonts w:ascii="Times New Roman" w:hAnsi="Times New Roman" w:cs="Times New Roman"/>
            <w:sz w:val="28"/>
            <w:szCs w:val="28"/>
          </w:rPr>
          <w:t>119 417,8 тыс. рублей</w:t>
        </w:r>
      </w:ins>
      <w:ins w:id="10" w:author="Лебедев Сергей Александрович" w:date="2016-06-01T13:31:00Z">
        <w:r w:rsidRPr="001F6115">
          <w:rPr>
            <w:rFonts w:ascii="Times New Roman" w:hAnsi="Times New Roman" w:cs="Times New Roman"/>
            <w:sz w:val="28"/>
            <w:szCs w:val="28"/>
          </w:rPr>
          <w:t xml:space="preserve">» заменить </w:t>
        </w:r>
      </w:ins>
      <w:r w:rsidR="00491587" w:rsidRPr="001F6115">
        <w:rPr>
          <w:rFonts w:ascii="Times New Roman" w:hAnsi="Times New Roman" w:cs="Times New Roman"/>
          <w:sz w:val="28"/>
          <w:szCs w:val="28"/>
        </w:rPr>
        <w:t xml:space="preserve">словами </w:t>
      </w:r>
      <w:r w:rsidR="001C2825" w:rsidRPr="001F6115">
        <w:rPr>
          <w:rFonts w:ascii="Times New Roman" w:hAnsi="Times New Roman" w:cs="Times New Roman"/>
          <w:sz w:val="28"/>
          <w:szCs w:val="28"/>
        </w:rPr>
        <w:t>«</w:t>
      </w:r>
      <w:ins w:id="11" w:author="Лебедев Сергей Александрович" w:date="2016-06-01T13:32:00Z">
        <w:r w:rsidRPr="001F6115">
          <w:rPr>
            <w:rFonts w:ascii="Times New Roman" w:hAnsi="Times New Roman" w:cs="Times New Roman"/>
            <w:sz w:val="28"/>
            <w:szCs w:val="28"/>
          </w:rPr>
          <w:t xml:space="preserve">в сумме 119 471,8 тыс. рублей, </w:t>
        </w:r>
      </w:ins>
      <w:r w:rsidR="001C2825" w:rsidRPr="001F6115">
        <w:rPr>
          <w:rFonts w:ascii="Times New Roman" w:hAnsi="Times New Roman" w:cs="Times New Roman"/>
          <w:sz w:val="28"/>
          <w:szCs w:val="28"/>
        </w:rPr>
        <w:t>в 2017 году – в сумме 25 000,0 тыс. рублей, в 2018 году – в сумме</w:t>
      </w:r>
      <w:r w:rsidR="00EE480E" w:rsidRPr="001F6115">
        <w:rPr>
          <w:rFonts w:ascii="Times New Roman" w:hAnsi="Times New Roman" w:cs="Times New Roman"/>
          <w:sz w:val="28"/>
          <w:szCs w:val="28"/>
        </w:rPr>
        <w:t xml:space="preserve"> </w:t>
      </w:r>
      <w:r w:rsidR="001C2825" w:rsidRPr="001F6115">
        <w:rPr>
          <w:rFonts w:ascii="Times New Roman" w:hAnsi="Times New Roman" w:cs="Times New Roman"/>
          <w:sz w:val="28"/>
          <w:szCs w:val="28"/>
        </w:rPr>
        <w:t>25 000,0 тыс. рублей</w:t>
      </w:r>
      <w:del w:id="12" w:author="Лебедев Сергей Александрович" w:date="2016-06-01T13:33:00Z">
        <w:r w:rsidR="001C2825" w:rsidRPr="001F6115" w:rsidDel="00F966D8">
          <w:rPr>
            <w:rFonts w:ascii="Times New Roman" w:hAnsi="Times New Roman" w:cs="Times New Roman"/>
            <w:sz w:val="28"/>
            <w:szCs w:val="28"/>
          </w:rPr>
          <w:delText>;</w:delText>
        </w:r>
      </w:del>
      <w:r w:rsidR="001C2825" w:rsidRPr="001F6115">
        <w:rPr>
          <w:rFonts w:ascii="Times New Roman" w:hAnsi="Times New Roman" w:cs="Times New Roman"/>
          <w:sz w:val="28"/>
          <w:szCs w:val="28"/>
        </w:rPr>
        <w:t>»;</w:t>
      </w:r>
    </w:p>
    <w:p w:rsidR="00A93A87" w:rsidRPr="001F6115" w:rsidRDefault="001C2825" w:rsidP="00BA6918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1F6115">
        <w:rPr>
          <w:rFonts w:ascii="Times New Roman" w:hAnsi="Times New Roman" w:cs="Times New Roman"/>
          <w:sz w:val="28"/>
          <w:szCs w:val="28"/>
        </w:rPr>
        <w:t>б) </w:t>
      </w:r>
      <w:r w:rsidR="00F95C0B" w:rsidRPr="001F6115">
        <w:rPr>
          <w:rFonts w:ascii="Times New Roman" w:hAnsi="Times New Roman" w:cs="Times New Roman"/>
          <w:sz w:val="28"/>
          <w:szCs w:val="28"/>
        </w:rPr>
        <w:t>в части 2 цифры</w:t>
      </w:r>
      <w:r w:rsidRPr="001F6115">
        <w:rPr>
          <w:rFonts w:ascii="Times New Roman" w:hAnsi="Times New Roman" w:cs="Times New Roman"/>
          <w:sz w:val="28"/>
          <w:szCs w:val="28"/>
        </w:rPr>
        <w:t xml:space="preserve"> «43 616,4» заменить цифрами «5 174,4</w:t>
      </w:r>
      <w:r w:rsidR="00A93A87" w:rsidRPr="001F6115">
        <w:rPr>
          <w:rFonts w:ascii="Times New Roman" w:hAnsi="Times New Roman" w:cs="Times New Roman"/>
          <w:sz w:val="28"/>
          <w:szCs w:val="28"/>
        </w:rPr>
        <w:t>»;</w:t>
      </w:r>
    </w:p>
    <w:p w:rsidR="00AE51A0" w:rsidRPr="001F6115" w:rsidRDefault="00F30794" w:rsidP="00BA6918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1F6115">
        <w:rPr>
          <w:rFonts w:ascii="Times New Roman" w:hAnsi="Times New Roman" w:cs="Times New Roman"/>
          <w:sz w:val="28"/>
          <w:szCs w:val="28"/>
        </w:rPr>
        <w:t>4</w:t>
      </w:r>
      <w:r w:rsidR="00D819A3" w:rsidRPr="001F6115">
        <w:rPr>
          <w:rFonts w:ascii="Times New Roman" w:hAnsi="Times New Roman" w:cs="Times New Roman"/>
          <w:sz w:val="28"/>
          <w:szCs w:val="28"/>
        </w:rPr>
        <w:t>) </w:t>
      </w:r>
      <w:r w:rsidR="00981114" w:rsidRPr="001F6115">
        <w:rPr>
          <w:rFonts w:ascii="Times New Roman" w:hAnsi="Times New Roman" w:cs="Times New Roman"/>
          <w:sz w:val="28"/>
          <w:szCs w:val="28"/>
        </w:rPr>
        <w:t>в пункте 1 части 1 статьи 17 цифры «26</w:t>
      </w:r>
      <w:r w:rsidR="00332D7B" w:rsidRPr="001F6115">
        <w:rPr>
          <w:rFonts w:ascii="Times New Roman" w:hAnsi="Times New Roman" w:cs="Times New Roman"/>
          <w:sz w:val="28"/>
          <w:szCs w:val="28"/>
        </w:rPr>
        <w:t> </w:t>
      </w:r>
      <w:r w:rsidR="00981114" w:rsidRPr="001F6115">
        <w:rPr>
          <w:rFonts w:ascii="Times New Roman" w:hAnsi="Times New Roman" w:cs="Times New Roman"/>
          <w:sz w:val="28"/>
          <w:szCs w:val="28"/>
        </w:rPr>
        <w:t>623</w:t>
      </w:r>
      <w:r w:rsidR="00332D7B" w:rsidRPr="001F6115">
        <w:rPr>
          <w:rFonts w:ascii="Times New Roman" w:hAnsi="Times New Roman" w:cs="Times New Roman"/>
          <w:sz w:val="28"/>
          <w:szCs w:val="28"/>
        </w:rPr>
        <w:t> </w:t>
      </w:r>
      <w:r w:rsidR="00981114" w:rsidRPr="001F6115">
        <w:rPr>
          <w:rFonts w:ascii="Times New Roman" w:hAnsi="Times New Roman" w:cs="Times New Roman"/>
          <w:sz w:val="28"/>
          <w:szCs w:val="28"/>
        </w:rPr>
        <w:t>162,0» заменить цифрами «26</w:t>
      </w:r>
      <w:r w:rsidR="00332D7B" w:rsidRPr="001F6115">
        <w:rPr>
          <w:rFonts w:ascii="Times New Roman" w:hAnsi="Times New Roman" w:cs="Times New Roman"/>
          <w:sz w:val="28"/>
          <w:szCs w:val="28"/>
        </w:rPr>
        <w:t> </w:t>
      </w:r>
      <w:r w:rsidR="00981114" w:rsidRPr="001F6115">
        <w:rPr>
          <w:rFonts w:ascii="Times New Roman" w:hAnsi="Times New Roman" w:cs="Times New Roman"/>
          <w:sz w:val="28"/>
          <w:szCs w:val="28"/>
        </w:rPr>
        <w:t>4</w:t>
      </w:r>
      <w:r w:rsidR="00D03CB6" w:rsidRPr="001F6115">
        <w:rPr>
          <w:rFonts w:ascii="Times New Roman" w:hAnsi="Times New Roman" w:cs="Times New Roman"/>
          <w:sz w:val="28"/>
          <w:szCs w:val="28"/>
        </w:rPr>
        <w:t>4</w:t>
      </w:r>
      <w:r w:rsidR="00E13CED" w:rsidRPr="001F6115">
        <w:rPr>
          <w:rFonts w:ascii="Times New Roman" w:hAnsi="Times New Roman" w:cs="Times New Roman"/>
          <w:sz w:val="28"/>
          <w:szCs w:val="28"/>
        </w:rPr>
        <w:t>2 329,3</w:t>
      </w:r>
      <w:r w:rsidR="00981114" w:rsidRPr="001F6115">
        <w:rPr>
          <w:rFonts w:ascii="Times New Roman" w:hAnsi="Times New Roman" w:cs="Times New Roman"/>
          <w:sz w:val="28"/>
          <w:szCs w:val="28"/>
        </w:rPr>
        <w:t>»;</w:t>
      </w:r>
    </w:p>
    <w:p w:rsidR="00981114" w:rsidRPr="001F6115" w:rsidRDefault="00F30794" w:rsidP="00981114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F6115">
        <w:rPr>
          <w:rFonts w:ascii="Times New Roman" w:hAnsi="Times New Roman" w:cs="Times New Roman"/>
          <w:bCs/>
          <w:sz w:val="28"/>
          <w:szCs w:val="28"/>
        </w:rPr>
        <w:t>5</w:t>
      </w:r>
      <w:r w:rsidR="00791AA4" w:rsidRPr="001F6115">
        <w:rPr>
          <w:rFonts w:ascii="Times New Roman" w:hAnsi="Times New Roman" w:cs="Times New Roman"/>
          <w:bCs/>
          <w:sz w:val="28"/>
          <w:szCs w:val="28"/>
        </w:rPr>
        <w:t>) </w:t>
      </w:r>
      <w:r w:rsidR="00981114" w:rsidRPr="001F6115">
        <w:rPr>
          <w:rFonts w:ascii="Times New Roman" w:eastAsia="Calibri" w:hAnsi="Times New Roman" w:cs="Times New Roman"/>
          <w:sz w:val="28"/>
          <w:szCs w:val="28"/>
          <w:lang w:eastAsia="en-US"/>
        </w:rPr>
        <w:t>в статье 18:</w:t>
      </w:r>
    </w:p>
    <w:p w:rsidR="00981114" w:rsidRPr="001F6115" w:rsidRDefault="00981114" w:rsidP="00981114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F6115">
        <w:rPr>
          <w:rFonts w:ascii="Times New Roman" w:eastAsia="Calibri" w:hAnsi="Times New Roman" w:cs="Times New Roman"/>
          <w:sz w:val="28"/>
          <w:szCs w:val="28"/>
          <w:lang w:eastAsia="en-US"/>
        </w:rPr>
        <w:t>а)</w:t>
      </w:r>
      <w:r w:rsidR="00267C02" w:rsidRPr="001F6115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1F6115">
        <w:rPr>
          <w:rFonts w:ascii="Times New Roman" w:eastAsia="Calibri" w:hAnsi="Times New Roman" w:cs="Times New Roman"/>
          <w:sz w:val="28"/>
          <w:szCs w:val="28"/>
          <w:lang w:eastAsia="en-US"/>
        </w:rPr>
        <w:t>в части 1:</w:t>
      </w:r>
    </w:p>
    <w:p w:rsidR="00981114" w:rsidRPr="001F6115" w:rsidRDefault="00981114" w:rsidP="00981114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F6115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в пункте 1 цифры «9</w:t>
      </w:r>
      <w:r w:rsidR="000F33CC" w:rsidRPr="001F6115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1F6115">
        <w:rPr>
          <w:rFonts w:ascii="Times New Roman" w:eastAsia="Calibri" w:hAnsi="Times New Roman" w:cs="Times New Roman"/>
          <w:sz w:val="28"/>
          <w:szCs w:val="28"/>
          <w:lang w:eastAsia="en-US"/>
        </w:rPr>
        <w:t>641</w:t>
      </w:r>
      <w:r w:rsidR="000F33CC" w:rsidRPr="001F6115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1F6115">
        <w:rPr>
          <w:rFonts w:ascii="Times New Roman" w:eastAsia="Calibri" w:hAnsi="Times New Roman" w:cs="Times New Roman"/>
          <w:sz w:val="28"/>
          <w:szCs w:val="28"/>
          <w:lang w:eastAsia="en-US"/>
        </w:rPr>
        <w:t>000,2» заменить цифрами «10</w:t>
      </w:r>
      <w:r w:rsidR="000F33CC" w:rsidRPr="001F6115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="009F6713" w:rsidRPr="001F6115">
        <w:rPr>
          <w:rFonts w:ascii="Times New Roman" w:eastAsia="Calibri" w:hAnsi="Times New Roman" w:cs="Times New Roman"/>
          <w:sz w:val="28"/>
          <w:szCs w:val="28"/>
          <w:lang w:eastAsia="en-US"/>
        </w:rPr>
        <w:t>823</w:t>
      </w:r>
      <w:r w:rsidR="000F33CC" w:rsidRPr="001F6115">
        <w:rPr>
          <w:rFonts w:ascii="Times New Roman" w:eastAsia="Calibri" w:hAnsi="Times New Roman" w:cs="Times New Roman"/>
          <w:sz w:val="28"/>
          <w:szCs w:val="28"/>
          <w:lang w:eastAsia="en-US"/>
        </w:rPr>
        <w:t> 738,4</w:t>
      </w:r>
      <w:r w:rsidRPr="001F6115">
        <w:rPr>
          <w:rFonts w:ascii="Times New Roman" w:eastAsia="Calibri" w:hAnsi="Times New Roman" w:cs="Times New Roman"/>
          <w:sz w:val="28"/>
          <w:szCs w:val="28"/>
          <w:lang w:eastAsia="en-US"/>
        </w:rPr>
        <w:t>»;</w:t>
      </w:r>
      <w:bookmarkStart w:id="13" w:name="_GoBack"/>
      <w:bookmarkEnd w:id="13"/>
    </w:p>
    <w:p w:rsidR="00981114" w:rsidRPr="001F6115" w:rsidRDefault="00981114" w:rsidP="00981114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F6115">
        <w:rPr>
          <w:rFonts w:ascii="Times New Roman" w:eastAsia="Calibri" w:hAnsi="Times New Roman" w:cs="Times New Roman"/>
          <w:sz w:val="28"/>
          <w:szCs w:val="28"/>
          <w:lang w:eastAsia="en-US"/>
        </w:rPr>
        <w:t>в пункте 2 цифры «3</w:t>
      </w:r>
      <w:r w:rsidR="000F33CC" w:rsidRPr="001F6115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1F6115">
        <w:rPr>
          <w:rFonts w:ascii="Times New Roman" w:eastAsia="Calibri" w:hAnsi="Times New Roman" w:cs="Times New Roman"/>
          <w:sz w:val="28"/>
          <w:szCs w:val="28"/>
          <w:lang w:eastAsia="en-US"/>
        </w:rPr>
        <w:t>507</w:t>
      </w:r>
      <w:r w:rsidR="000F33CC" w:rsidRPr="001F6115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1F6115">
        <w:rPr>
          <w:rFonts w:ascii="Times New Roman" w:eastAsia="Calibri" w:hAnsi="Times New Roman" w:cs="Times New Roman"/>
          <w:sz w:val="28"/>
          <w:szCs w:val="28"/>
          <w:lang w:eastAsia="en-US"/>
        </w:rPr>
        <w:t>731,1» заменить цифрами «3</w:t>
      </w:r>
      <w:r w:rsidR="000F33CC" w:rsidRPr="001F6115">
        <w:rPr>
          <w:rFonts w:ascii="Times New Roman" w:eastAsia="Calibri" w:hAnsi="Times New Roman" w:cs="Times New Roman"/>
          <w:sz w:val="28"/>
          <w:szCs w:val="28"/>
          <w:lang w:eastAsia="en-US"/>
        </w:rPr>
        <w:t> 795 </w:t>
      </w:r>
      <w:r w:rsidRPr="001F6115">
        <w:rPr>
          <w:rFonts w:ascii="Times New Roman" w:eastAsia="Calibri" w:hAnsi="Times New Roman" w:cs="Times New Roman"/>
          <w:sz w:val="28"/>
          <w:szCs w:val="28"/>
          <w:lang w:eastAsia="en-US"/>
        </w:rPr>
        <w:t>731,1»</w:t>
      </w:r>
      <w:ins w:id="14" w:author="Лебедев Сергей Александрович" w:date="2016-06-01T13:34:00Z">
        <w:r w:rsidR="007C03A3" w:rsidRPr="001F6115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;</w:t>
        </w:r>
      </w:ins>
    </w:p>
    <w:p w:rsidR="00981114" w:rsidRPr="001F6115" w:rsidRDefault="00981114" w:rsidP="00981114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F6115">
        <w:rPr>
          <w:rFonts w:ascii="Times New Roman" w:eastAsia="Calibri" w:hAnsi="Times New Roman" w:cs="Times New Roman"/>
          <w:sz w:val="28"/>
          <w:szCs w:val="28"/>
          <w:lang w:eastAsia="en-US"/>
        </w:rPr>
        <w:t>б)</w:t>
      </w:r>
      <w:r w:rsidR="00267C02" w:rsidRPr="001F6115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1F6115">
        <w:rPr>
          <w:rFonts w:ascii="Times New Roman" w:eastAsia="Calibri" w:hAnsi="Times New Roman" w:cs="Times New Roman"/>
          <w:sz w:val="28"/>
          <w:szCs w:val="28"/>
          <w:lang w:eastAsia="en-US"/>
        </w:rPr>
        <w:t>в части 2:</w:t>
      </w:r>
    </w:p>
    <w:p w:rsidR="00981114" w:rsidRPr="001F6115" w:rsidRDefault="00981114" w:rsidP="00981114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F6115">
        <w:rPr>
          <w:rFonts w:ascii="Times New Roman" w:eastAsia="Calibri" w:hAnsi="Times New Roman" w:cs="Times New Roman"/>
          <w:sz w:val="28"/>
          <w:szCs w:val="28"/>
          <w:lang w:eastAsia="en-US"/>
        </w:rPr>
        <w:t>в пункте 8 исключить слова «на 2016 год согласно таблице 1.8 приложения 14 к настоящему Закону,»;</w:t>
      </w:r>
    </w:p>
    <w:p w:rsidR="00981114" w:rsidRPr="001F6115" w:rsidRDefault="00981114" w:rsidP="00981114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F6115">
        <w:rPr>
          <w:rFonts w:ascii="Times New Roman" w:eastAsia="Calibri" w:hAnsi="Times New Roman" w:cs="Times New Roman"/>
          <w:sz w:val="28"/>
          <w:szCs w:val="28"/>
          <w:lang w:eastAsia="en-US"/>
        </w:rPr>
        <w:t>в пункте 20 исключить слова «на 2016 год согласно таблице 1.18 приложения 14 к настоящему Закону,»;</w:t>
      </w:r>
    </w:p>
    <w:p w:rsidR="00981114" w:rsidRPr="001F6115" w:rsidRDefault="00981114" w:rsidP="00981114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F6115">
        <w:rPr>
          <w:rFonts w:ascii="Times New Roman" w:eastAsia="Calibri" w:hAnsi="Times New Roman" w:cs="Times New Roman"/>
          <w:sz w:val="28"/>
          <w:szCs w:val="28"/>
          <w:lang w:eastAsia="en-US"/>
        </w:rPr>
        <w:t>дополнить пунктами 39 – 5</w:t>
      </w:r>
      <w:r w:rsidR="00911D20" w:rsidRPr="001F6115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Pr="001F611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следующего содержания:</w:t>
      </w:r>
    </w:p>
    <w:p w:rsidR="00981114" w:rsidRPr="001F6115" w:rsidRDefault="00981114" w:rsidP="00981114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F6115">
        <w:rPr>
          <w:rFonts w:ascii="Times New Roman" w:eastAsia="Calibri" w:hAnsi="Times New Roman" w:cs="Times New Roman"/>
          <w:sz w:val="28"/>
          <w:szCs w:val="28"/>
          <w:lang w:eastAsia="en-US"/>
        </w:rPr>
        <w:t>«39)</w:t>
      </w:r>
      <w:r w:rsidR="00267C02" w:rsidRPr="001F6115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1F6115">
        <w:rPr>
          <w:rFonts w:ascii="Times New Roman" w:eastAsia="Calibri" w:hAnsi="Times New Roman" w:cs="Times New Roman"/>
          <w:sz w:val="28"/>
          <w:szCs w:val="28"/>
          <w:lang w:eastAsia="en-US"/>
        </w:rPr>
        <w:t>на софинансирование расходов на осуществление мероприятий по развитию водохозяйственного комплекса Новосибирской области государственной программы Новосибирской области «Охрана окружающей среды» на 2015 – 2020 годы</w:t>
      </w:r>
      <w:del w:id="15" w:author="Лебедев Сергей Александрович" w:date="2016-06-01T13:39:00Z">
        <w:r w:rsidRPr="001F6115" w:rsidDel="007C03A3">
          <w:rPr>
            <w:rFonts w:ascii="Times New Roman" w:eastAsia="Calibri" w:hAnsi="Times New Roman" w:cs="Times New Roman"/>
            <w:sz w:val="28"/>
            <w:szCs w:val="28"/>
            <w:lang w:eastAsia="en-US"/>
          </w:rPr>
          <w:delText>»</w:delText>
        </w:r>
      </w:del>
      <w:r w:rsidRPr="001F611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2016 год согласно таблице 1.37 приложения 14 к настоящему Закону;</w:t>
      </w:r>
    </w:p>
    <w:p w:rsidR="00981114" w:rsidRPr="0059039B" w:rsidRDefault="00981114" w:rsidP="00981114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F6115">
        <w:rPr>
          <w:rFonts w:ascii="Times New Roman" w:eastAsia="Calibri" w:hAnsi="Times New Roman" w:cs="Times New Roman"/>
          <w:sz w:val="28"/>
          <w:szCs w:val="28"/>
          <w:lang w:eastAsia="en-US"/>
        </w:rPr>
        <w:t>40)</w:t>
      </w:r>
      <w:r w:rsidR="00267C02" w:rsidRPr="001F6115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1F6115">
        <w:rPr>
          <w:rFonts w:ascii="Times New Roman" w:eastAsia="Calibri" w:hAnsi="Times New Roman" w:cs="Times New Roman"/>
          <w:sz w:val="28"/>
          <w:szCs w:val="28"/>
          <w:lang w:eastAsia="en-US"/>
        </w:rPr>
        <w:t>на реализацию мероприятий по подготовке объектов жилищно-коммунального хозяйства Новосибирской области к</w:t>
      </w:r>
      <w:r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работе в осенне-зимний период подпрограммы «Безопасность жилищно-коммунального хозяйства» государственной программы Новосибирской области «Жилищно-коммунальное хозяйство Новосибирской области в 2015 – 2020 годах» на 2016 год согласно таблице 1.38 приложения 14 к настоящему Закону;</w:t>
      </w:r>
    </w:p>
    <w:p w:rsidR="00981114" w:rsidRPr="0059039B" w:rsidRDefault="00981114" w:rsidP="00981114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41)</w:t>
      </w:r>
      <w:r w:rsidR="00267C02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на реализацию мероприятий по созданию в общеобразовательных организациях, расположенных в сельской местности, условий для занятий физической культурой и спортом в рамках государственной программы Новосибирской области «Развитие физической культуры и спорта в Новосибирской области на 2015 – 2021 годы» на 2016 год согласно таблице 1.39 приложения 14 к настоящему Закону;</w:t>
      </w:r>
    </w:p>
    <w:p w:rsidR="00981114" w:rsidRPr="0059039B" w:rsidRDefault="00267C02" w:rsidP="00981114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42) </w:t>
      </w:r>
      <w:r w:rsidR="00981114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на укрепление материально-технической базы и оснащение оборудованием детских школ искусств муниципальных образований Новосибирской области в рамках государственной программы Новосибирской области «Культура Новосибирской области» на 2015 – 2020 годы» на 2016 год согласно таблице 1.40 приложения 14 к настоящему Закону;</w:t>
      </w:r>
    </w:p>
    <w:p w:rsidR="00981114" w:rsidRPr="0059039B" w:rsidRDefault="00981114" w:rsidP="00981114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43)</w:t>
      </w:r>
      <w:r w:rsidR="00267C02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на софинансирование мероприятий по укреплению материально-технической базы и оснащению оборудованием детских школ искусств муниципальных образований Новосибирской области в рамках государственной программы Новосибирской области «Культура Новосибирской области» на 2015 – 2020 годы» на 2016 год согласно таблице 1.41 приложения 14 к настоящему Закону;</w:t>
      </w:r>
    </w:p>
    <w:p w:rsidR="00981114" w:rsidRPr="0059039B" w:rsidRDefault="00981114" w:rsidP="00981114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44)</w:t>
      </w:r>
      <w:r w:rsidR="00267C02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на создание модельных библиотек муниципальных образований Новосибирской области в рамках государственной программы Новосибирской области «Культура Новосибирской области» на 2015 – 2020 годы» на 2016 год согласно таблице 1.42 приложения 14 к настоящему Закону;</w:t>
      </w:r>
    </w:p>
    <w:p w:rsidR="00981114" w:rsidRPr="0059039B" w:rsidRDefault="00981114" w:rsidP="00981114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45)</w:t>
      </w:r>
      <w:r w:rsidR="00267C02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на софинансирование мероприятий по созданию модельных библиотек муниципальных образований Новосибирской области в рамках государственной программы Новосибирской области «Культура Новосибирской области» на 2015 – 2020 годы» на 2016 год согласно таблице 1.43 приложения 14 к настоящему Закону;</w:t>
      </w:r>
    </w:p>
    <w:p w:rsidR="00981114" w:rsidRPr="0059039B" w:rsidRDefault="00981114" w:rsidP="00981114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46)</w:t>
      </w:r>
      <w:r w:rsidR="00267C02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на обеспечение мероприятий по капитальному ремонту многоквартирных домов на 2016 год согласно таблице 1.44 приложения 14 к настоящему Закону;</w:t>
      </w:r>
    </w:p>
    <w:p w:rsidR="00981114" w:rsidRPr="0059039B" w:rsidRDefault="00981114" w:rsidP="00981114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47)</w:t>
      </w:r>
      <w:r w:rsidRPr="0059039B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на софинансирование расходов на реализацию мероприятий по комплексному обустройству объектами социальной и инженерной инфраструктуры населенных пунктов, расположенных в сельской местности</w:t>
      </w:r>
      <w:ins w:id="16" w:author="Лебедев Сергей Александрович" w:date="2016-06-01T13:46:00Z">
        <w:r w:rsidR="00164B3E" w:rsidRPr="0059039B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,</w:t>
        </w:r>
      </w:ins>
      <w:r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рамках государственной программы Новосибирской области «Культура Новосибирской области</w:t>
      </w:r>
      <w:ins w:id="17" w:author="Лебедев Сергей Александрович" w:date="2016-06-01T13:46:00Z">
        <w:r w:rsidR="00164B3E" w:rsidRPr="0059039B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»</w:t>
        </w:r>
      </w:ins>
      <w:r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2015 – 2020 годы» на 2016 год согласно таблице 1.45 приложения 14 к настоящему Закону;</w:t>
      </w:r>
    </w:p>
    <w:p w:rsidR="00981114" w:rsidRPr="0059039B" w:rsidRDefault="00981114" w:rsidP="00981114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48)</w:t>
      </w:r>
      <w:r w:rsidR="00267C02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на реализацию мероприятий по содействию создания новых мест в общеобразовательных организациях в рамках подпрограммы «Развитие дошкольного, общего и дополнительного образования детей» государственной программы Новосибирской области «Развитие образования, создание условий для социализации детей и учащейся молодежи в Новосибирской области на 2015 – 2020 годы» на 2016 год согласно таблице 1.46 приложения 14 к настоящему Закону;</w:t>
      </w:r>
    </w:p>
    <w:p w:rsidR="00981114" w:rsidRPr="0059039B" w:rsidRDefault="00981114" w:rsidP="00981114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49) на софинансирование расходов на реализацию мероприятий по содействию создания новых мест в общеобразовательных организациях в рамках подпрограммы «Развитие дошкольного, общего и дополнительного образования детей» государственной программы Новосибирской области «Развитие образования, создание условий для социализации детей и учащейся молодежи в Новосибирской области на 2015 – 2020 годы» на 2016 год согласно таблице 1.47 приложения 14 к настоящему Закону;</w:t>
      </w:r>
    </w:p>
    <w:p w:rsidR="00981114" w:rsidRPr="0059039B" w:rsidRDefault="00981114" w:rsidP="00981114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50) на реализацию мероприятий по формированию условий для обеспечения беспрепятственного доступа инвалидов и других маломобильных групп населения к приоритетным для них объектам и услугам в рамках государственной программы Новосибирской области «Развитие системы социальной поддержки населения и улучшение социального положения семей с детьми в Новосибирской области на 2014 – 2019 годы» на 2016 год согласно таблице 1.48 приложения 14 к настоящему Закону;</w:t>
      </w:r>
    </w:p>
    <w:p w:rsidR="00911D20" w:rsidRPr="0059039B" w:rsidRDefault="00981114" w:rsidP="00981114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51) на софинансирование мероприятий по формированию условий для обеспечения беспрепятственного доступа инвалидов и других маломобильных групп населения к приоритетным для них объектам и услугам в рамках государственной программы Новосибирской области «Развитие системы социальной поддержки населения и улучшение социального положения семей с детьми в Новосибирской области на 2014 – 2019 годы» на 2016 год согласно таблице 1.49 пр</w:t>
      </w:r>
      <w:r w:rsidR="00911D20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иложения 14 к настоящему Закону;</w:t>
      </w:r>
    </w:p>
    <w:p w:rsidR="00981114" w:rsidRPr="0059039B" w:rsidRDefault="00911D20" w:rsidP="00981114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52) на реализацию мероприятий, направленных на цели развития физической культуры и спорта, в рамках государственной программы Новосибирской области «Развитие физической культуры и спорта Новосибирской области на 2015 – 2021 годы» на 2016 год согласно таблице 1.</w:t>
      </w:r>
      <w:r w:rsidR="00F34E63">
        <w:rPr>
          <w:rFonts w:ascii="Times New Roman" w:eastAsia="Calibri" w:hAnsi="Times New Roman" w:cs="Times New Roman"/>
          <w:sz w:val="28"/>
          <w:szCs w:val="28"/>
          <w:lang w:eastAsia="en-US"/>
        </w:rPr>
        <w:t>50</w:t>
      </w:r>
      <w:r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</w:t>
      </w:r>
      <w:r w:rsidR="00104AA2">
        <w:rPr>
          <w:rFonts w:ascii="Times New Roman" w:eastAsia="Calibri" w:hAnsi="Times New Roman" w:cs="Times New Roman"/>
          <w:sz w:val="28"/>
          <w:szCs w:val="28"/>
          <w:lang w:eastAsia="en-US"/>
        </w:rPr>
        <w:t>иложения 14 к настоящему Закону.</w:t>
      </w:r>
      <w:r w:rsidR="00981114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»;</w:t>
      </w:r>
    </w:p>
    <w:p w:rsidR="00981114" w:rsidRPr="0059039B" w:rsidRDefault="00981114" w:rsidP="00981114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6</w:t>
      </w:r>
      <w:r w:rsidR="00791AA4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) </w:t>
      </w:r>
      <w:r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в статье 20:</w:t>
      </w:r>
    </w:p>
    <w:p w:rsidR="00981114" w:rsidRPr="0059039B" w:rsidRDefault="00981114" w:rsidP="00981114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а)</w:t>
      </w:r>
      <w:r w:rsidR="00267C02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в пункте 1 части 1 цифры «522</w:t>
      </w:r>
      <w:r w:rsidR="0023139F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017,6» заменить цифрами «5</w:t>
      </w:r>
      <w:r w:rsidR="00135FC9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28</w:t>
      </w:r>
      <w:r w:rsidR="0023139F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="00135FC9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243</w:t>
      </w:r>
      <w:r w:rsidR="0023139F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="00135FC9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0</w:t>
      </w:r>
      <w:r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»;</w:t>
      </w:r>
    </w:p>
    <w:p w:rsidR="00911D20" w:rsidRPr="0059039B" w:rsidRDefault="00981114" w:rsidP="00981114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б)</w:t>
      </w:r>
      <w:r w:rsidR="00267C02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="00911D20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в части 2:</w:t>
      </w:r>
    </w:p>
    <w:p w:rsidR="00911D20" w:rsidRPr="0059039B" w:rsidRDefault="00911D20" w:rsidP="00981114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пункт 8 признать утратившим силу;</w:t>
      </w:r>
    </w:p>
    <w:p w:rsidR="00981114" w:rsidRPr="0059039B" w:rsidRDefault="00981114" w:rsidP="00981114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дополнить пунктами 20 и 21 следующего содержания:</w:t>
      </w:r>
    </w:p>
    <w:p w:rsidR="00981114" w:rsidRPr="0059039B" w:rsidRDefault="00981114" w:rsidP="00981114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«20) на финансирование мероприятий по формированию условий для обеспечения беспрепятственного доступа инвалидов и других маломобильных </w:t>
      </w:r>
      <w:r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групп населения к приоритетным для них объектам и услугам в рамках государственной программы Новосибирской области «Развитие системы социальной поддержки населения и улучшение социального положения семей с детьми в Новосибирской области на 2014 – 2019 годы» на 2016 год согласно таблице 1.20 приложения 15 к настоящему Закону;</w:t>
      </w:r>
    </w:p>
    <w:p w:rsidR="00981114" w:rsidRPr="00AE3CF6" w:rsidRDefault="00981114" w:rsidP="00981114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21) на реализацию мероприятий по модернизации технологий и содержания обучения в соответствии с новым федеральным государственным образовательным стандартом посредством разработки концепции модернизации конкретных областей, поддержки региональных программ развития образования и поддержки сетевых методических объединений на 2016 год согласно таблице 1.21 приложения </w:t>
      </w:r>
      <w:r w:rsidRPr="00AE3CF6">
        <w:rPr>
          <w:rFonts w:ascii="Times New Roman" w:eastAsia="Calibri" w:hAnsi="Times New Roman" w:cs="Times New Roman"/>
          <w:sz w:val="28"/>
          <w:szCs w:val="28"/>
          <w:lang w:eastAsia="en-US"/>
        </w:rPr>
        <w:t>15 к настоящему Закону.»;</w:t>
      </w:r>
    </w:p>
    <w:p w:rsidR="0069692C" w:rsidRPr="00AE3CF6" w:rsidRDefault="00981114" w:rsidP="00981114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E3CF6">
        <w:rPr>
          <w:rFonts w:ascii="Times New Roman" w:eastAsia="Calibri" w:hAnsi="Times New Roman" w:cs="Times New Roman"/>
          <w:sz w:val="28"/>
          <w:szCs w:val="28"/>
          <w:lang w:eastAsia="en-US"/>
        </w:rPr>
        <w:t>7</w:t>
      </w:r>
      <w:r w:rsidR="0069692C" w:rsidRPr="00AE3CF6">
        <w:rPr>
          <w:rFonts w:ascii="Times New Roman" w:eastAsia="Calibri" w:hAnsi="Times New Roman" w:cs="Times New Roman"/>
          <w:sz w:val="28"/>
          <w:szCs w:val="28"/>
          <w:lang w:eastAsia="en-US"/>
        </w:rPr>
        <w:t>) </w:t>
      </w:r>
      <w:r w:rsidR="00991C59" w:rsidRPr="00AE3CF6">
        <w:rPr>
          <w:rFonts w:ascii="Times New Roman" w:eastAsia="Calibri" w:hAnsi="Times New Roman" w:cs="Times New Roman"/>
          <w:sz w:val="28"/>
          <w:szCs w:val="28"/>
          <w:lang w:eastAsia="en-US"/>
        </w:rPr>
        <w:t>в пункте 1</w:t>
      </w:r>
      <w:r w:rsidR="00AB2F2D" w:rsidRPr="00AE3CF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части 1</w:t>
      </w:r>
      <w:r w:rsidR="00991C59" w:rsidRPr="00AE3CF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статьи 24 цифры «7 5</w:t>
      </w:r>
      <w:r w:rsidR="00CF028F" w:rsidRPr="00AE3CF6">
        <w:rPr>
          <w:rFonts w:ascii="Times New Roman" w:eastAsia="Calibri" w:hAnsi="Times New Roman" w:cs="Times New Roman"/>
          <w:sz w:val="28"/>
          <w:szCs w:val="28"/>
          <w:lang w:eastAsia="en-US"/>
        </w:rPr>
        <w:t>08 749,6» заменить цифрами «8 75</w:t>
      </w:r>
      <w:r w:rsidR="00991C59" w:rsidRPr="00AE3CF6">
        <w:rPr>
          <w:rFonts w:ascii="Times New Roman" w:eastAsia="Calibri" w:hAnsi="Times New Roman" w:cs="Times New Roman"/>
          <w:sz w:val="28"/>
          <w:szCs w:val="28"/>
          <w:lang w:eastAsia="en-US"/>
        </w:rPr>
        <w:t>5 214,3»</w:t>
      </w:r>
      <w:r w:rsidR="008A4A0D" w:rsidRPr="00AE3CF6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691D00" w:rsidRPr="0059039B" w:rsidRDefault="00691D00" w:rsidP="00981114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E3CF6">
        <w:rPr>
          <w:rFonts w:ascii="Times New Roman" w:eastAsia="Calibri" w:hAnsi="Times New Roman" w:cs="Times New Roman"/>
          <w:sz w:val="28"/>
          <w:szCs w:val="28"/>
          <w:lang w:eastAsia="en-US"/>
        </w:rPr>
        <w:t>8</w:t>
      </w:r>
      <w:r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) в статье 27:</w:t>
      </w:r>
    </w:p>
    <w:p w:rsidR="00691D00" w:rsidRPr="0059039B" w:rsidRDefault="00691D00" w:rsidP="00981114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а) в части 2 цифры «91 605 615,9» заменить цифрами «</w:t>
      </w:r>
      <w:r w:rsidR="00EC6076" w:rsidRPr="00EC6076">
        <w:rPr>
          <w:rFonts w:ascii="Times New Roman" w:eastAsia="Calibri" w:hAnsi="Times New Roman" w:cs="Times New Roman"/>
          <w:sz w:val="28"/>
          <w:szCs w:val="28"/>
          <w:lang w:eastAsia="en-US"/>
        </w:rPr>
        <w:t>92</w:t>
      </w:r>
      <w:r w:rsidR="00EC6076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="00EC6076" w:rsidRPr="00EC6076">
        <w:rPr>
          <w:rFonts w:ascii="Times New Roman" w:eastAsia="Calibri" w:hAnsi="Times New Roman" w:cs="Times New Roman"/>
          <w:sz w:val="28"/>
          <w:szCs w:val="28"/>
          <w:lang w:eastAsia="en-US"/>
        </w:rPr>
        <w:t>224</w:t>
      </w:r>
      <w:r w:rsidR="00EC6076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="00EC6076" w:rsidRPr="00EC6076">
        <w:rPr>
          <w:rFonts w:ascii="Times New Roman" w:eastAsia="Calibri" w:hAnsi="Times New Roman" w:cs="Times New Roman"/>
          <w:sz w:val="28"/>
          <w:szCs w:val="28"/>
          <w:lang w:eastAsia="en-US"/>
        </w:rPr>
        <w:t>615,8</w:t>
      </w:r>
      <w:r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»;</w:t>
      </w:r>
    </w:p>
    <w:p w:rsidR="00691D00" w:rsidRPr="0059039B" w:rsidRDefault="00691D00" w:rsidP="00981114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б) в части 3 цифры «5 056 039,0» заменить цифрами «</w:t>
      </w:r>
      <w:r w:rsidR="00377A63">
        <w:rPr>
          <w:rFonts w:ascii="Times New Roman" w:eastAsia="Calibri" w:hAnsi="Times New Roman" w:cs="Times New Roman"/>
          <w:sz w:val="28"/>
          <w:szCs w:val="28"/>
          <w:lang w:eastAsia="en-US"/>
        </w:rPr>
        <w:t>4 </w:t>
      </w:r>
      <w:r w:rsidR="00377A63" w:rsidRPr="00377A63">
        <w:rPr>
          <w:rFonts w:ascii="Times New Roman" w:eastAsia="Calibri" w:hAnsi="Times New Roman" w:cs="Times New Roman"/>
          <w:sz w:val="28"/>
          <w:szCs w:val="28"/>
          <w:lang w:eastAsia="en-US"/>
        </w:rPr>
        <w:t>024</w:t>
      </w:r>
      <w:r w:rsidR="00377A63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="00377A63" w:rsidRPr="00377A63">
        <w:rPr>
          <w:rFonts w:ascii="Times New Roman" w:eastAsia="Calibri" w:hAnsi="Times New Roman" w:cs="Times New Roman"/>
          <w:sz w:val="28"/>
          <w:szCs w:val="28"/>
          <w:lang w:eastAsia="en-US"/>
        </w:rPr>
        <w:t>144,0», цифры «5</w:t>
      </w:r>
      <w:r w:rsidR="00377A63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="00377A63" w:rsidRPr="00377A63">
        <w:rPr>
          <w:rFonts w:ascii="Times New Roman" w:eastAsia="Calibri" w:hAnsi="Times New Roman" w:cs="Times New Roman"/>
          <w:sz w:val="28"/>
          <w:szCs w:val="28"/>
          <w:lang w:eastAsia="en-US"/>
        </w:rPr>
        <w:t>436</w:t>
      </w:r>
      <w:r w:rsidR="00377A63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="00377A63" w:rsidRPr="00377A63">
        <w:rPr>
          <w:rFonts w:ascii="Times New Roman" w:eastAsia="Calibri" w:hAnsi="Times New Roman" w:cs="Times New Roman"/>
          <w:sz w:val="28"/>
          <w:szCs w:val="28"/>
          <w:lang w:eastAsia="en-US"/>
        </w:rPr>
        <w:t>579,5» заменить цифрами «5</w:t>
      </w:r>
      <w:r w:rsidR="00377A63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="00377A63" w:rsidRPr="00377A63">
        <w:rPr>
          <w:rFonts w:ascii="Times New Roman" w:eastAsia="Calibri" w:hAnsi="Times New Roman" w:cs="Times New Roman"/>
          <w:sz w:val="28"/>
          <w:szCs w:val="28"/>
          <w:lang w:eastAsia="en-US"/>
        </w:rPr>
        <w:t>421</w:t>
      </w:r>
      <w:r w:rsidR="00377A63">
        <w:rPr>
          <w:rFonts w:ascii="Times New Roman" w:eastAsia="Calibri" w:hAnsi="Times New Roman" w:cs="Times New Roman"/>
          <w:sz w:val="28"/>
          <w:szCs w:val="28"/>
          <w:lang w:eastAsia="en-US"/>
        </w:rPr>
        <w:t> 579,5»;</w:t>
      </w:r>
    </w:p>
    <w:p w:rsidR="00E6273D" w:rsidRPr="0059039B" w:rsidRDefault="00691D00" w:rsidP="00751F8F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9</w:t>
      </w:r>
      <w:r w:rsidR="00473766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  <w:r w:rsidR="004B334F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hyperlink r:id="rId8" w:history="1">
        <w:r w:rsidR="00473766" w:rsidRPr="0059039B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приложение 1</w:t>
        </w:r>
      </w:hyperlink>
      <w:r w:rsidR="00473766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«Перечень главных администраторов доходов областного бюджета» </w:t>
      </w:r>
      <w:r w:rsidR="00906DBB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изложить </w:t>
      </w:r>
      <w:r w:rsidR="00473766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прилагаемой </w:t>
      </w:r>
      <w:hyperlink r:id="rId9" w:history="1">
        <w:r w:rsidR="00473766" w:rsidRPr="0059039B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редакции</w:t>
        </w:r>
      </w:hyperlink>
      <w:r w:rsidR="00473766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DD6678" w:rsidRPr="0059039B" w:rsidRDefault="00691D00" w:rsidP="00751F8F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10</w:t>
      </w:r>
      <w:r w:rsidR="00DD6678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) приложение 6 «</w:t>
      </w:r>
      <w:r w:rsidR="00047510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r w:rsidR="00047510" w:rsidRPr="0059039B">
        <w:rPr>
          <w:rFonts w:ascii="Times New Roman" w:hAnsi="Times New Roman" w:cs="Times New Roman"/>
          <w:sz w:val="28"/>
          <w:szCs w:val="28"/>
        </w:rPr>
        <w:t xml:space="preserve">рогнозный план приватизации государственного имущества </w:t>
      </w:r>
      <w:r w:rsidR="00B531D1" w:rsidRPr="0059039B">
        <w:rPr>
          <w:rFonts w:ascii="Times New Roman" w:hAnsi="Times New Roman" w:cs="Times New Roman"/>
          <w:sz w:val="28"/>
          <w:szCs w:val="28"/>
        </w:rPr>
        <w:t>Н</w:t>
      </w:r>
      <w:r w:rsidR="00047510" w:rsidRPr="0059039B">
        <w:rPr>
          <w:rFonts w:ascii="Times New Roman" w:hAnsi="Times New Roman" w:cs="Times New Roman"/>
          <w:sz w:val="28"/>
          <w:szCs w:val="28"/>
        </w:rPr>
        <w:t>овосибирской области на 2016 год</w:t>
      </w:r>
      <w:r w:rsidR="008B14CE" w:rsidRPr="0059039B">
        <w:rPr>
          <w:rFonts w:ascii="Times New Roman" w:hAnsi="Times New Roman" w:cs="Times New Roman"/>
          <w:sz w:val="28"/>
          <w:szCs w:val="28"/>
        </w:rPr>
        <w:t xml:space="preserve">» изложить в прилагаемой </w:t>
      </w:r>
      <w:r w:rsidR="004D2BA3" w:rsidRPr="0059039B">
        <w:rPr>
          <w:rFonts w:ascii="Times New Roman" w:hAnsi="Times New Roman" w:cs="Times New Roman"/>
          <w:sz w:val="28"/>
          <w:szCs w:val="28"/>
        </w:rPr>
        <w:t>редакции;</w:t>
      </w:r>
    </w:p>
    <w:p w:rsidR="00FC140D" w:rsidRPr="0059039B" w:rsidRDefault="0052012D" w:rsidP="00BA6918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59039B">
        <w:rPr>
          <w:rFonts w:ascii="Times New Roman" w:hAnsi="Times New Roman" w:cs="Times New Roman"/>
          <w:sz w:val="28"/>
          <w:szCs w:val="28"/>
        </w:rPr>
        <w:t>1</w:t>
      </w:r>
      <w:r w:rsidR="00691D00" w:rsidRPr="0059039B">
        <w:rPr>
          <w:rFonts w:ascii="Times New Roman" w:hAnsi="Times New Roman" w:cs="Times New Roman"/>
          <w:sz w:val="28"/>
          <w:szCs w:val="28"/>
        </w:rPr>
        <w:t>1</w:t>
      </w:r>
      <w:r w:rsidR="00FC140D" w:rsidRPr="0059039B">
        <w:rPr>
          <w:rFonts w:ascii="Times New Roman" w:hAnsi="Times New Roman" w:cs="Times New Roman"/>
          <w:sz w:val="28"/>
          <w:szCs w:val="28"/>
        </w:rPr>
        <w:t>)</w:t>
      </w:r>
      <w:r w:rsidR="004B334F" w:rsidRPr="0059039B">
        <w:rPr>
          <w:rFonts w:ascii="Times New Roman" w:hAnsi="Times New Roman" w:cs="Times New Roman"/>
          <w:sz w:val="28"/>
          <w:szCs w:val="28"/>
        </w:rPr>
        <w:t> </w:t>
      </w:r>
      <w:r w:rsidR="00FC140D" w:rsidRPr="0059039B">
        <w:rPr>
          <w:rFonts w:ascii="Times New Roman" w:hAnsi="Times New Roman" w:cs="Times New Roman"/>
          <w:sz w:val="28"/>
          <w:szCs w:val="28"/>
        </w:rPr>
        <w:t>приложени</w:t>
      </w:r>
      <w:r w:rsidR="009D0CF8" w:rsidRPr="0059039B">
        <w:rPr>
          <w:rFonts w:ascii="Times New Roman" w:hAnsi="Times New Roman" w:cs="Times New Roman"/>
          <w:sz w:val="28"/>
          <w:szCs w:val="28"/>
        </w:rPr>
        <w:t>е</w:t>
      </w:r>
      <w:r w:rsidR="00FC140D" w:rsidRPr="0059039B">
        <w:rPr>
          <w:rFonts w:ascii="Times New Roman" w:hAnsi="Times New Roman" w:cs="Times New Roman"/>
          <w:sz w:val="28"/>
          <w:szCs w:val="28"/>
        </w:rPr>
        <w:t xml:space="preserve"> </w:t>
      </w:r>
      <w:r w:rsidR="00880FE1" w:rsidRPr="0059039B">
        <w:rPr>
          <w:rFonts w:ascii="Times New Roman" w:hAnsi="Times New Roman" w:cs="Times New Roman"/>
          <w:sz w:val="28"/>
          <w:szCs w:val="28"/>
        </w:rPr>
        <w:t>7</w:t>
      </w:r>
      <w:r w:rsidR="00FC140D" w:rsidRPr="0059039B">
        <w:rPr>
          <w:rFonts w:ascii="Times New Roman" w:hAnsi="Times New Roman" w:cs="Times New Roman"/>
          <w:sz w:val="28"/>
          <w:szCs w:val="28"/>
        </w:rPr>
        <w:t xml:space="preserve"> «</w:t>
      </w:r>
      <w:r w:rsidR="00734CCE" w:rsidRPr="0059039B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разделам, подразделам, целевым статьям (государственным программам и непрограммным направлениям деятельности), группам и подгруппам видов расходов классиф</w:t>
      </w:r>
      <w:r w:rsidR="00634644" w:rsidRPr="0059039B">
        <w:rPr>
          <w:rFonts w:ascii="Times New Roman" w:hAnsi="Times New Roman" w:cs="Times New Roman"/>
          <w:sz w:val="28"/>
          <w:szCs w:val="28"/>
        </w:rPr>
        <w:t>икации расходов бюджетов на 2016</w:t>
      </w:r>
      <w:r w:rsidR="00734CCE" w:rsidRPr="0059039B">
        <w:rPr>
          <w:rFonts w:ascii="Times New Roman" w:hAnsi="Times New Roman" w:cs="Times New Roman"/>
          <w:sz w:val="28"/>
          <w:szCs w:val="28"/>
        </w:rPr>
        <w:t xml:space="preserve"> год</w:t>
      </w:r>
      <w:r w:rsidR="009D0CF8" w:rsidRPr="0059039B">
        <w:rPr>
          <w:rFonts w:ascii="Times New Roman" w:hAnsi="Times New Roman" w:cs="Times New Roman"/>
          <w:sz w:val="28"/>
          <w:szCs w:val="28"/>
        </w:rPr>
        <w:t xml:space="preserve"> и плановый период 2017 и 2018 годов</w:t>
      </w:r>
      <w:r w:rsidR="007534F8" w:rsidRPr="0059039B">
        <w:rPr>
          <w:rFonts w:ascii="Times New Roman" w:hAnsi="Times New Roman" w:cs="Times New Roman"/>
          <w:sz w:val="28"/>
          <w:szCs w:val="28"/>
        </w:rPr>
        <w:t>»</w:t>
      </w:r>
      <w:r w:rsidR="00634644" w:rsidRPr="0059039B">
        <w:rPr>
          <w:rFonts w:ascii="Times New Roman" w:hAnsi="Times New Roman" w:cs="Times New Roman"/>
          <w:sz w:val="28"/>
          <w:szCs w:val="28"/>
        </w:rPr>
        <w:t xml:space="preserve"> </w:t>
      </w:r>
      <w:r w:rsidR="00662AEB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изложить</w:t>
      </w:r>
      <w:r w:rsidR="00662AEB" w:rsidRPr="0059039B">
        <w:rPr>
          <w:rFonts w:ascii="Times New Roman" w:hAnsi="Times New Roman" w:cs="Times New Roman"/>
          <w:sz w:val="28"/>
          <w:szCs w:val="28"/>
        </w:rPr>
        <w:t xml:space="preserve"> </w:t>
      </w:r>
      <w:r w:rsidR="00FC140D" w:rsidRPr="0059039B">
        <w:rPr>
          <w:rFonts w:ascii="Times New Roman" w:hAnsi="Times New Roman" w:cs="Times New Roman"/>
          <w:sz w:val="28"/>
          <w:szCs w:val="28"/>
        </w:rPr>
        <w:t>в прилагаемой редакции;</w:t>
      </w:r>
    </w:p>
    <w:p w:rsidR="0049077A" w:rsidRPr="0059039B" w:rsidRDefault="00317E19" w:rsidP="00BA6918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59039B">
        <w:rPr>
          <w:rFonts w:ascii="Times New Roman" w:hAnsi="Times New Roman" w:cs="Times New Roman"/>
          <w:sz w:val="28"/>
          <w:szCs w:val="28"/>
        </w:rPr>
        <w:t>1</w:t>
      </w:r>
      <w:r w:rsidR="00691D00" w:rsidRPr="0059039B">
        <w:rPr>
          <w:rFonts w:ascii="Times New Roman" w:hAnsi="Times New Roman" w:cs="Times New Roman"/>
          <w:sz w:val="28"/>
          <w:szCs w:val="28"/>
        </w:rPr>
        <w:t>2</w:t>
      </w:r>
      <w:r w:rsidR="0049077A" w:rsidRPr="0059039B">
        <w:rPr>
          <w:rFonts w:ascii="Times New Roman" w:hAnsi="Times New Roman" w:cs="Times New Roman"/>
          <w:sz w:val="28"/>
          <w:szCs w:val="28"/>
        </w:rPr>
        <w:t>) </w:t>
      </w:r>
      <w:r w:rsidR="009D0CF8" w:rsidRPr="0059039B">
        <w:rPr>
          <w:rFonts w:ascii="Times New Roman" w:hAnsi="Times New Roman" w:cs="Times New Roman"/>
          <w:sz w:val="28"/>
          <w:szCs w:val="28"/>
        </w:rPr>
        <w:t>приложение</w:t>
      </w:r>
      <w:r w:rsidR="0049077A" w:rsidRPr="0059039B">
        <w:rPr>
          <w:rFonts w:ascii="Times New Roman" w:hAnsi="Times New Roman" w:cs="Times New Roman"/>
          <w:sz w:val="28"/>
          <w:szCs w:val="28"/>
        </w:rPr>
        <w:t xml:space="preserve"> </w:t>
      </w:r>
      <w:r w:rsidR="0091726D" w:rsidRPr="0059039B">
        <w:rPr>
          <w:rFonts w:ascii="Times New Roman" w:hAnsi="Times New Roman" w:cs="Times New Roman"/>
          <w:sz w:val="28"/>
          <w:szCs w:val="28"/>
        </w:rPr>
        <w:t>8</w:t>
      </w:r>
      <w:r w:rsidR="0049077A" w:rsidRPr="0059039B">
        <w:rPr>
          <w:rFonts w:ascii="Times New Roman" w:hAnsi="Times New Roman" w:cs="Times New Roman"/>
          <w:sz w:val="28"/>
          <w:szCs w:val="28"/>
        </w:rPr>
        <w:t xml:space="preserve"> «Распределение бюджетных ассигнований по целевым статьям (государственным программам и непрограммным направлениям деятельности), группам и подгруппам видов расходов классиф</w:t>
      </w:r>
      <w:r w:rsidR="0091726D" w:rsidRPr="0059039B">
        <w:rPr>
          <w:rFonts w:ascii="Times New Roman" w:hAnsi="Times New Roman" w:cs="Times New Roman"/>
          <w:sz w:val="28"/>
          <w:szCs w:val="28"/>
        </w:rPr>
        <w:t>икации расходов бюджетов на 2016</w:t>
      </w:r>
      <w:r w:rsidR="0049077A" w:rsidRPr="0059039B">
        <w:rPr>
          <w:rFonts w:ascii="Times New Roman" w:hAnsi="Times New Roman" w:cs="Times New Roman"/>
          <w:sz w:val="28"/>
          <w:szCs w:val="28"/>
        </w:rPr>
        <w:t xml:space="preserve"> год</w:t>
      </w:r>
      <w:r w:rsidR="009D0CF8" w:rsidRPr="0059039B">
        <w:rPr>
          <w:rFonts w:ascii="Times New Roman" w:hAnsi="Times New Roman" w:cs="Times New Roman"/>
          <w:sz w:val="28"/>
          <w:szCs w:val="28"/>
        </w:rPr>
        <w:t xml:space="preserve"> и плановый период 2017 и 2018 годов</w:t>
      </w:r>
      <w:r w:rsidR="0049077A" w:rsidRPr="0059039B">
        <w:rPr>
          <w:rFonts w:ascii="Times New Roman" w:hAnsi="Times New Roman" w:cs="Times New Roman"/>
          <w:sz w:val="28"/>
          <w:szCs w:val="28"/>
        </w:rPr>
        <w:t xml:space="preserve">» </w:t>
      </w:r>
      <w:r w:rsidR="00662AEB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изложить</w:t>
      </w:r>
      <w:r w:rsidR="00662AEB" w:rsidRPr="0059039B">
        <w:rPr>
          <w:rFonts w:ascii="Times New Roman" w:hAnsi="Times New Roman" w:cs="Times New Roman"/>
          <w:sz w:val="28"/>
          <w:szCs w:val="28"/>
        </w:rPr>
        <w:t xml:space="preserve"> </w:t>
      </w:r>
      <w:r w:rsidR="0049077A" w:rsidRPr="0059039B">
        <w:rPr>
          <w:rFonts w:ascii="Times New Roman" w:hAnsi="Times New Roman" w:cs="Times New Roman"/>
          <w:sz w:val="28"/>
          <w:szCs w:val="28"/>
        </w:rPr>
        <w:t>в прилагаемой редакции;</w:t>
      </w:r>
    </w:p>
    <w:p w:rsidR="00FC140D" w:rsidRPr="0059039B" w:rsidRDefault="00317E19" w:rsidP="00BA6918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59039B">
        <w:rPr>
          <w:rFonts w:ascii="Times New Roman" w:hAnsi="Times New Roman" w:cs="Times New Roman"/>
          <w:sz w:val="28"/>
          <w:szCs w:val="28"/>
        </w:rPr>
        <w:t>1</w:t>
      </w:r>
      <w:r w:rsidR="00691D00" w:rsidRPr="0059039B">
        <w:rPr>
          <w:rFonts w:ascii="Times New Roman" w:hAnsi="Times New Roman" w:cs="Times New Roman"/>
          <w:sz w:val="28"/>
          <w:szCs w:val="28"/>
        </w:rPr>
        <w:t>3</w:t>
      </w:r>
      <w:r w:rsidR="00190ECC" w:rsidRPr="0059039B">
        <w:rPr>
          <w:rFonts w:ascii="Times New Roman" w:hAnsi="Times New Roman" w:cs="Times New Roman"/>
          <w:sz w:val="28"/>
          <w:szCs w:val="28"/>
        </w:rPr>
        <w:t>)</w:t>
      </w:r>
      <w:r w:rsidR="004B334F" w:rsidRPr="0059039B">
        <w:rPr>
          <w:rFonts w:ascii="Times New Roman" w:hAnsi="Times New Roman" w:cs="Times New Roman"/>
          <w:sz w:val="28"/>
          <w:szCs w:val="28"/>
        </w:rPr>
        <w:t> </w:t>
      </w:r>
      <w:r w:rsidR="00880FE1" w:rsidRPr="0059039B">
        <w:rPr>
          <w:rFonts w:ascii="Times New Roman" w:hAnsi="Times New Roman" w:cs="Times New Roman"/>
          <w:sz w:val="28"/>
          <w:szCs w:val="28"/>
        </w:rPr>
        <w:t>приложени</w:t>
      </w:r>
      <w:r w:rsidR="009D0CF8" w:rsidRPr="0059039B">
        <w:rPr>
          <w:rFonts w:ascii="Times New Roman" w:hAnsi="Times New Roman" w:cs="Times New Roman"/>
          <w:sz w:val="28"/>
          <w:szCs w:val="28"/>
        </w:rPr>
        <w:t>е 9</w:t>
      </w:r>
      <w:r w:rsidR="00880FE1" w:rsidRPr="0059039B">
        <w:rPr>
          <w:rFonts w:ascii="Times New Roman" w:hAnsi="Times New Roman" w:cs="Times New Roman"/>
          <w:sz w:val="28"/>
          <w:szCs w:val="28"/>
        </w:rPr>
        <w:t xml:space="preserve"> </w:t>
      </w:r>
      <w:r w:rsidR="00FC140D" w:rsidRPr="0059039B">
        <w:rPr>
          <w:rFonts w:ascii="Times New Roman" w:hAnsi="Times New Roman" w:cs="Times New Roman"/>
          <w:sz w:val="28"/>
          <w:szCs w:val="28"/>
        </w:rPr>
        <w:t>«</w:t>
      </w:r>
      <w:r w:rsidR="00190ECC" w:rsidRPr="0059039B">
        <w:rPr>
          <w:rFonts w:ascii="Times New Roman" w:hAnsi="Times New Roman" w:cs="Times New Roman"/>
          <w:sz w:val="28"/>
          <w:szCs w:val="28"/>
        </w:rPr>
        <w:t>Ведомственная структура рас</w:t>
      </w:r>
      <w:r w:rsidR="002F2E2D" w:rsidRPr="0059039B">
        <w:rPr>
          <w:rFonts w:ascii="Times New Roman" w:hAnsi="Times New Roman" w:cs="Times New Roman"/>
          <w:sz w:val="28"/>
          <w:szCs w:val="28"/>
        </w:rPr>
        <w:t>ходов областного бюджета на 2016</w:t>
      </w:r>
      <w:r w:rsidR="00190ECC" w:rsidRPr="0059039B">
        <w:rPr>
          <w:rFonts w:ascii="Times New Roman" w:hAnsi="Times New Roman" w:cs="Times New Roman"/>
          <w:sz w:val="28"/>
          <w:szCs w:val="28"/>
        </w:rPr>
        <w:t xml:space="preserve"> год</w:t>
      </w:r>
      <w:r w:rsidR="009D0CF8" w:rsidRPr="0059039B">
        <w:rPr>
          <w:rFonts w:ascii="Times New Roman" w:hAnsi="Times New Roman" w:cs="Times New Roman"/>
          <w:sz w:val="28"/>
          <w:szCs w:val="28"/>
        </w:rPr>
        <w:t xml:space="preserve"> и плановый период 2017 и 2018 годов</w:t>
      </w:r>
      <w:r w:rsidR="00FC140D" w:rsidRPr="0059039B">
        <w:rPr>
          <w:rFonts w:ascii="Times New Roman" w:hAnsi="Times New Roman" w:cs="Times New Roman"/>
          <w:sz w:val="28"/>
          <w:szCs w:val="28"/>
        </w:rPr>
        <w:t xml:space="preserve">» </w:t>
      </w:r>
      <w:r w:rsidR="00662AEB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изложить</w:t>
      </w:r>
      <w:r w:rsidR="00662AEB" w:rsidRPr="0059039B">
        <w:rPr>
          <w:rFonts w:ascii="Times New Roman" w:hAnsi="Times New Roman" w:cs="Times New Roman"/>
          <w:sz w:val="28"/>
          <w:szCs w:val="28"/>
        </w:rPr>
        <w:t xml:space="preserve"> </w:t>
      </w:r>
      <w:r w:rsidR="00FC140D" w:rsidRPr="0059039B">
        <w:rPr>
          <w:rFonts w:ascii="Times New Roman" w:hAnsi="Times New Roman" w:cs="Times New Roman"/>
          <w:sz w:val="28"/>
          <w:szCs w:val="28"/>
        </w:rPr>
        <w:t>в прилагаемой редакции;</w:t>
      </w:r>
    </w:p>
    <w:p w:rsidR="00C55D65" w:rsidRPr="0059039B" w:rsidRDefault="00317E19" w:rsidP="00C55D65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59039B">
        <w:rPr>
          <w:rFonts w:ascii="Times New Roman" w:hAnsi="Times New Roman" w:cs="Times New Roman"/>
          <w:sz w:val="28"/>
          <w:szCs w:val="28"/>
        </w:rPr>
        <w:t>1</w:t>
      </w:r>
      <w:r w:rsidR="00691D00" w:rsidRPr="0059039B">
        <w:rPr>
          <w:rFonts w:ascii="Times New Roman" w:hAnsi="Times New Roman" w:cs="Times New Roman"/>
          <w:sz w:val="28"/>
          <w:szCs w:val="28"/>
        </w:rPr>
        <w:t>4</w:t>
      </w:r>
      <w:r w:rsidR="00C55D65" w:rsidRPr="0059039B">
        <w:rPr>
          <w:rFonts w:ascii="Times New Roman" w:hAnsi="Times New Roman" w:cs="Times New Roman"/>
          <w:sz w:val="28"/>
          <w:szCs w:val="28"/>
        </w:rPr>
        <w:t>) </w:t>
      </w:r>
      <w:hyperlink r:id="rId10" w:history="1">
        <w:r w:rsidR="00C55D65" w:rsidRPr="0059039B">
          <w:rPr>
            <w:rFonts w:ascii="Times New Roman" w:hAnsi="Times New Roman" w:cs="Times New Roman"/>
            <w:sz w:val="28"/>
            <w:szCs w:val="28"/>
          </w:rPr>
          <w:t>таблицу 1</w:t>
        </w:r>
      </w:hyperlink>
      <w:r w:rsidR="00032663" w:rsidRPr="0059039B">
        <w:rPr>
          <w:rFonts w:ascii="Times New Roman" w:hAnsi="Times New Roman" w:cs="Times New Roman"/>
          <w:sz w:val="28"/>
          <w:szCs w:val="28"/>
        </w:rPr>
        <w:t xml:space="preserve"> приложения 10 «</w:t>
      </w:r>
      <w:r w:rsidR="00C55D65" w:rsidRPr="0059039B">
        <w:rPr>
          <w:rFonts w:ascii="Times New Roman" w:hAnsi="Times New Roman" w:cs="Times New Roman"/>
          <w:sz w:val="28"/>
          <w:szCs w:val="28"/>
        </w:rPr>
        <w:t>Распределение бюджетных ассигнований на исполнение публичных норма</w:t>
      </w:r>
      <w:r w:rsidR="00032663" w:rsidRPr="0059039B">
        <w:rPr>
          <w:rFonts w:ascii="Times New Roman" w:hAnsi="Times New Roman" w:cs="Times New Roman"/>
          <w:sz w:val="28"/>
          <w:szCs w:val="28"/>
        </w:rPr>
        <w:t>тивных обязательств на 2016 год»</w:t>
      </w:r>
      <w:r w:rsidR="00C55D65" w:rsidRPr="0059039B">
        <w:rPr>
          <w:rFonts w:ascii="Times New Roman" w:hAnsi="Times New Roman" w:cs="Times New Roman"/>
          <w:sz w:val="28"/>
          <w:szCs w:val="28"/>
        </w:rPr>
        <w:t xml:space="preserve"> изложить в прилагаемой </w:t>
      </w:r>
      <w:hyperlink r:id="rId11" w:history="1">
        <w:r w:rsidR="00C55D65" w:rsidRPr="0059039B">
          <w:rPr>
            <w:rFonts w:ascii="Times New Roman" w:hAnsi="Times New Roman" w:cs="Times New Roman"/>
            <w:sz w:val="28"/>
            <w:szCs w:val="28"/>
          </w:rPr>
          <w:t>редакции</w:t>
        </w:r>
      </w:hyperlink>
      <w:r w:rsidR="00C55D65" w:rsidRPr="0059039B">
        <w:rPr>
          <w:rFonts w:ascii="Times New Roman" w:hAnsi="Times New Roman" w:cs="Times New Roman"/>
          <w:sz w:val="28"/>
          <w:szCs w:val="28"/>
        </w:rPr>
        <w:t>;</w:t>
      </w:r>
    </w:p>
    <w:p w:rsidR="005E3A99" w:rsidRPr="0059039B" w:rsidRDefault="0052012D" w:rsidP="00C55D65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59039B">
        <w:rPr>
          <w:rFonts w:ascii="Times New Roman" w:hAnsi="Times New Roman" w:cs="Times New Roman"/>
          <w:sz w:val="28"/>
          <w:szCs w:val="28"/>
        </w:rPr>
        <w:t>1</w:t>
      </w:r>
      <w:r w:rsidR="00691D00" w:rsidRPr="0059039B">
        <w:rPr>
          <w:rFonts w:ascii="Times New Roman" w:hAnsi="Times New Roman" w:cs="Times New Roman"/>
          <w:sz w:val="28"/>
          <w:szCs w:val="28"/>
        </w:rPr>
        <w:t>5</w:t>
      </w:r>
      <w:r w:rsidR="005E3A99" w:rsidRPr="0059039B">
        <w:rPr>
          <w:rFonts w:ascii="Times New Roman" w:hAnsi="Times New Roman" w:cs="Times New Roman"/>
          <w:sz w:val="28"/>
          <w:szCs w:val="28"/>
        </w:rPr>
        <w:t>) приложение 11 «Распределение бюджетных ассигнований на предоставление бюджетных инвестиций (за исключением бюджетных инвестиций в объекты капитального строительства) юридическим лицам, не являющимся государственными учреждениями и государственными унитарными предприятиями, на 2016 год» изложить в прилагаемой редакции;</w:t>
      </w:r>
    </w:p>
    <w:p w:rsidR="00981114" w:rsidRPr="0059039B" w:rsidRDefault="000202C3" w:rsidP="005E3A99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59039B">
        <w:rPr>
          <w:rFonts w:ascii="Times New Roman" w:hAnsi="Times New Roman" w:cs="Times New Roman"/>
          <w:sz w:val="28"/>
          <w:szCs w:val="28"/>
        </w:rPr>
        <w:t>1</w:t>
      </w:r>
      <w:r w:rsidR="00691D00" w:rsidRPr="0059039B">
        <w:rPr>
          <w:rFonts w:ascii="Times New Roman" w:hAnsi="Times New Roman" w:cs="Times New Roman"/>
          <w:sz w:val="28"/>
          <w:szCs w:val="28"/>
        </w:rPr>
        <w:t>6</w:t>
      </w:r>
      <w:r w:rsidR="00032663" w:rsidRPr="0059039B">
        <w:rPr>
          <w:rFonts w:ascii="Times New Roman" w:hAnsi="Times New Roman" w:cs="Times New Roman"/>
          <w:sz w:val="28"/>
          <w:szCs w:val="28"/>
        </w:rPr>
        <w:t>) </w:t>
      </w:r>
      <w:r w:rsidR="00981114" w:rsidRPr="0059039B">
        <w:rPr>
          <w:rFonts w:ascii="Times New Roman" w:hAnsi="Times New Roman" w:cs="Times New Roman"/>
          <w:sz w:val="28"/>
          <w:szCs w:val="28"/>
        </w:rPr>
        <w:t>в приложении 13:</w:t>
      </w:r>
    </w:p>
    <w:p w:rsidR="00981114" w:rsidRPr="0059039B" w:rsidRDefault="00981114" w:rsidP="005E3A99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59039B">
        <w:rPr>
          <w:rFonts w:ascii="Times New Roman" w:hAnsi="Times New Roman" w:cs="Times New Roman"/>
          <w:sz w:val="28"/>
          <w:szCs w:val="28"/>
        </w:rPr>
        <w:lastRenderedPageBreak/>
        <w:t>а)</w:t>
      </w:r>
      <w:r w:rsidR="00267C02" w:rsidRPr="0059039B">
        <w:rPr>
          <w:rFonts w:ascii="Times New Roman" w:hAnsi="Times New Roman" w:cs="Times New Roman"/>
          <w:sz w:val="28"/>
          <w:szCs w:val="28"/>
        </w:rPr>
        <w:t> </w:t>
      </w:r>
      <w:r w:rsidRPr="0059039B">
        <w:rPr>
          <w:rFonts w:ascii="Times New Roman" w:hAnsi="Times New Roman" w:cs="Times New Roman"/>
          <w:sz w:val="28"/>
          <w:szCs w:val="28"/>
        </w:rPr>
        <w:t>таблицу 1.6 «Распределение субвенций на организацию и осуществление деятельности по опеке и попечительству, социальной поддержке детей-сирот и детей, оставшихся без попечения родителей, на 2016 год» изложить в прилагаемой редакции;</w:t>
      </w:r>
    </w:p>
    <w:p w:rsidR="00981114" w:rsidRPr="0059039B" w:rsidRDefault="00981114" w:rsidP="00981114">
      <w:pPr>
        <w:widowControl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39B">
        <w:rPr>
          <w:rFonts w:ascii="Times New Roman" w:hAnsi="Times New Roman" w:cs="Times New Roman"/>
          <w:sz w:val="28"/>
          <w:szCs w:val="28"/>
        </w:rPr>
        <w:t>б)</w:t>
      </w:r>
      <w:r w:rsidR="00267C02" w:rsidRPr="0059039B">
        <w:rPr>
          <w:rFonts w:ascii="Times New Roman" w:hAnsi="Times New Roman" w:cs="Times New Roman"/>
          <w:sz w:val="28"/>
          <w:szCs w:val="28"/>
        </w:rPr>
        <w:t> </w:t>
      </w:r>
      <w:r w:rsidRPr="0059039B">
        <w:rPr>
          <w:rFonts w:ascii="Times New Roman" w:hAnsi="Times New Roman" w:cs="Times New Roman"/>
          <w:sz w:val="28"/>
          <w:szCs w:val="28"/>
        </w:rPr>
        <w:t>таблицу 1.7 «Распределение субвенций на реализацию основных общеобразовательных программ в муниципальных общеобразовательных организациях на 2016 год» изложить в прилагаемой редакции;</w:t>
      </w:r>
    </w:p>
    <w:p w:rsidR="00981114" w:rsidRPr="0059039B" w:rsidRDefault="00981114" w:rsidP="00981114">
      <w:pPr>
        <w:widowControl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39B">
        <w:rPr>
          <w:rFonts w:ascii="Times New Roman" w:hAnsi="Times New Roman" w:cs="Times New Roman"/>
          <w:sz w:val="28"/>
          <w:szCs w:val="28"/>
        </w:rPr>
        <w:t>в)</w:t>
      </w:r>
      <w:r w:rsidR="00267C02" w:rsidRPr="0059039B">
        <w:rPr>
          <w:rFonts w:ascii="Times New Roman" w:hAnsi="Times New Roman" w:cs="Times New Roman"/>
          <w:sz w:val="28"/>
          <w:szCs w:val="28"/>
        </w:rPr>
        <w:t> </w:t>
      </w:r>
      <w:r w:rsidRPr="0059039B">
        <w:rPr>
          <w:rFonts w:ascii="Times New Roman" w:hAnsi="Times New Roman" w:cs="Times New Roman"/>
          <w:sz w:val="28"/>
          <w:szCs w:val="28"/>
        </w:rPr>
        <w:t>таблицу 1.10 «Распределение субвенций на социальную поддержку отдельных категорий детей, обучающихся в общеобразовательных организациях, на 2016 год» изложить в прилагаемой редакции;</w:t>
      </w:r>
    </w:p>
    <w:p w:rsidR="00981114" w:rsidRPr="0059039B" w:rsidRDefault="00981114" w:rsidP="00981114">
      <w:pPr>
        <w:widowControl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39B">
        <w:rPr>
          <w:rFonts w:ascii="Times New Roman" w:hAnsi="Times New Roman" w:cs="Times New Roman"/>
          <w:sz w:val="28"/>
          <w:szCs w:val="28"/>
        </w:rPr>
        <w:t>г)</w:t>
      </w:r>
      <w:r w:rsidR="00267C02" w:rsidRPr="0059039B">
        <w:rPr>
          <w:rFonts w:ascii="Times New Roman" w:hAnsi="Times New Roman" w:cs="Times New Roman"/>
          <w:sz w:val="28"/>
          <w:szCs w:val="28"/>
        </w:rPr>
        <w:t> </w:t>
      </w:r>
      <w:r w:rsidRPr="0059039B">
        <w:rPr>
          <w:rFonts w:ascii="Times New Roman" w:hAnsi="Times New Roman" w:cs="Times New Roman"/>
          <w:sz w:val="28"/>
          <w:szCs w:val="28"/>
        </w:rPr>
        <w:t>таблицу 1.11 «Распределение субвенций на осуществление отдельных государственных полномочий Новосибирской области по обеспечению социального обслуживания отдельных категорий граждан на 2016 год» изложить в прилагаемой редакции;</w:t>
      </w:r>
    </w:p>
    <w:p w:rsidR="00981114" w:rsidRPr="0059039B" w:rsidRDefault="000202C3" w:rsidP="00981114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="00691D00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7</w:t>
      </w:r>
      <w:r w:rsidR="00032663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) </w:t>
      </w:r>
      <w:r w:rsidR="00981114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в приложении 14:</w:t>
      </w:r>
    </w:p>
    <w:p w:rsidR="00981114" w:rsidRPr="0059039B" w:rsidRDefault="00981114" w:rsidP="00981114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а)</w:t>
      </w:r>
      <w:r w:rsidR="00267C02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таблицу 1.1 «Распределение субсидий на реализацию мероприятий по совершенствованию организации школьного питания в Новосибирской области подпрограммы «Развитие дошкольного, общего и дополнительного образования детей» государственной программы Новосибирской области «Развитие образования, создание условий для социализации детей и учащейся молодежи в Новосибирской области на 2015 – 2020 годы» на 2016 год» изложить в прилагаемой редакции;</w:t>
      </w:r>
    </w:p>
    <w:p w:rsidR="00981114" w:rsidRPr="0059039B" w:rsidRDefault="00981114" w:rsidP="00981114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б)</w:t>
      </w:r>
      <w:r w:rsidR="00267C02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таблицу 1.2 «Распределение субсидий на реализацию мероприятий государственной программы Новосибирской области «Культура Новосибирской области» на 2015 – 2020 годы» на 2016 год» изложить в прилагаемой редакции;</w:t>
      </w:r>
    </w:p>
    <w:p w:rsidR="00981114" w:rsidRPr="0059039B" w:rsidRDefault="00981114" w:rsidP="00981114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в)</w:t>
      </w:r>
      <w:r w:rsidR="00267C02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таблицу 1.3 «Распределение субсидий на реализацию мероприятий государственной программы Новосибирской области «Развитие автомобильных дорог регионального, межмуниципального и местного значения в Новосибирской области» в 2015 – 2022 годах</w:t>
      </w:r>
      <w:del w:id="18" w:author="Лебедев Сергей Александрович" w:date="2016-06-01T14:20:00Z">
        <w:r w:rsidRPr="0059039B" w:rsidDel="00AC619F">
          <w:rPr>
            <w:rFonts w:ascii="Times New Roman" w:eastAsia="Calibri" w:hAnsi="Times New Roman" w:cs="Times New Roman"/>
            <w:sz w:val="28"/>
            <w:szCs w:val="28"/>
            <w:lang w:eastAsia="en-US"/>
          </w:rPr>
          <w:delText>»</w:delText>
        </w:r>
      </w:del>
      <w:r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2016 год» изложить в прилагаемой редакции;</w:t>
      </w:r>
    </w:p>
    <w:p w:rsidR="00981114" w:rsidRPr="0059039B" w:rsidRDefault="00981114" w:rsidP="00981114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г)</w:t>
      </w:r>
      <w:r w:rsidR="00267C02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таблицу 1.5 «Распределение субсидий на реализацию мероприятий по замене и модернизации лифтового оборудования, отработавшего нормативный срок службы, в рамках подпрограммы «Безопасность жилищно-коммунального хозяйства» государственной программы Новосибирской области «Жилищно-коммунальное хозяйство Новосибирской области в 2015 – 2020 годах» на 2016 год» изложить в прилагаемой редакции;</w:t>
      </w:r>
    </w:p>
    <w:p w:rsidR="00981114" w:rsidRPr="0059039B" w:rsidRDefault="00981114" w:rsidP="00981114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д)</w:t>
      </w:r>
      <w:r w:rsidR="00267C02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таблицу 1.6 «Распределение субсидий на реализацию мероприятий подпрограммы «Развитие дошкольного, общего и дополнительного образования детей» государственной программы Новосибирской области «Развитие образования, создание условий для социализации детей и учащейся молодежи в Новосибирской области на 2015 – 2020 годы» на 2016 год» изложить в прилагаемой редакции;</w:t>
      </w:r>
    </w:p>
    <w:p w:rsidR="00981114" w:rsidRPr="0059039B" w:rsidRDefault="00981114" w:rsidP="00981114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е)</w:t>
      </w:r>
      <w:r w:rsidR="00267C02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таблицу 1.8 «Распределение субсидий на реализацию мероприятий государственной программы Новосибирской области «Развитие системы социальной поддержки населения и улучшение социального положения семей с </w:t>
      </w:r>
      <w:r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детьми в Новосибирской области на 2014 – 2019 годы» на 2016 год» признать утратившей силу;</w:t>
      </w:r>
    </w:p>
    <w:p w:rsidR="00981114" w:rsidRPr="0059039B" w:rsidRDefault="00981114" w:rsidP="00981114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ж)</w:t>
      </w:r>
      <w:r w:rsidR="00267C02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таблицу 1.9 «Распределение субсидий на реализацию мероприятий подпрограммы «Инженерное обустройство площадок комплексной застройки Новосибирской области» государственной программы Новосибирской области «Стимулирование развития жилищного строительства в Новосибирской области на 2015 – 2020 годы» на 2016 год» изложить в прилагаемой редакции;</w:t>
      </w:r>
    </w:p>
    <w:p w:rsidR="00981114" w:rsidRPr="0059039B" w:rsidRDefault="00981114" w:rsidP="00981114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з)</w:t>
      </w:r>
      <w:r w:rsidR="00267C02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таблицу 1.11 «Распределение субсидий на софинансирование программ муниципальных образований по переселению граждан из аварийного жилищного фонда на 2016 год» изложить в прилагаемой редакции;</w:t>
      </w:r>
    </w:p>
    <w:p w:rsidR="00981114" w:rsidRPr="0059039B" w:rsidRDefault="00981114" w:rsidP="00981114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и)</w:t>
      </w:r>
      <w:r w:rsidR="00267C02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таблицу 1.15 «Распределение субсидий на реализацию подпрограммы «Выявление и поддержка одаренных детей и талантливой учащейся молодежи» государственной программы Новосибирской области «Развитие образования, создание условий для социализации детей и учащейся молодежи в Новосибирской области на 2015 – 2020 годы» на 2016 год» изложить в прилагаемой редакции;</w:t>
      </w:r>
    </w:p>
    <w:p w:rsidR="00981114" w:rsidRPr="0059039B" w:rsidRDefault="00981114" w:rsidP="00981114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к)</w:t>
      </w:r>
      <w:r w:rsidR="00267C02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таблицу 1.16 «Распределение субсидий на реализацию мероприятий государственной программы Новосибирской области «Развитие физической культуры и спорта в Новосибирской области на 2015 – 2021 годы» на 2016 год» изложить в прилагаемой редакции;</w:t>
      </w:r>
    </w:p>
    <w:p w:rsidR="00ED2165" w:rsidRPr="0059039B" w:rsidRDefault="00ED2165" w:rsidP="00981114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л) таблицу 1.17 «Распределение субсидий на реализацию мероприятий подпрограммы «Чистая вода» государственной программы Новосибирской области «Жилищно-коммунальное хозяйство Новосибирской области в 2015 – 2020 годах» на 2016 год» изложить в прилагаемой редакции;</w:t>
      </w:r>
    </w:p>
    <w:p w:rsidR="00981114" w:rsidRPr="0059039B" w:rsidRDefault="00ED2165" w:rsidP="00981114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м</w:t>
      </w:r>
      <w:r w:rsidR="00981114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  <w:r w:rsidR="00267C02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="00981114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таблицу 1.18 «Распределение субсидий на реализацию мероприятий по развитию водохозяйственного комплекса Новосибирской области государственной программы Новосибирской области «Охрана окружающей среды» на 2015 – 2020 годы на 2016 год» признать утратившей силу;</w:t>
      </w:r>
    </w:p>
    <w:p w:rsidR="00ED2165" w:rsidRPr="0059039B" w:rsidRDefault="00ED2165" w:rsidP="00981114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н) таблицу 1.19 «Распределение субсидий на реализацию мероприятий по сохранению памятников и других мемориальных объектов, увековечивающих память о новосибирцах - защитниках Отечества, в рамках государственной программы Новосибирской области «Культура Новосибирской области» на 2015 – 2020 годы</w:t>
      </w:r>
      <w:r w:rsidR="00104AA2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2016 год» изложить в прилагаемой редакции;</w:t>
      </w:r>
    </w:p>
    <w:p w:rsidR="00981114" w:rsidRPr="0059039B" w:rsidRDefault="008B0DCF" w:rsidP="00981114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="00981114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  <w:r w:rsidR="00267C02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="00981114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таблицу 1.21 «Распределение субсидий на реализацию мероприятий по обеспечению сбалансированности местных бюджетов в рамках государственной программы Новосибирской области «Управление государственными финансами в Новосибирской области на 2014 – 2019 годы» на 2016 год» изложить в прилагаемой редакции;</w:t>
      </w:r>
    </w:p>
    <w:p w:rsidR="00981114" w:rsidRPr="0059039B" w:rsidRDefault="00B30FD6" w:rsidP="00981114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r w:rsidR="00981114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  <w:r w:rsidR="00267C02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="00981114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таблицу 1.25 «Распределение субсидий на реализацию мероприятий по укреплению и развитию материально-технической базы детских оздоровительных учреждений в Новосибирской области государственной программы Новосибирской области «Развитие системы социальной поддержки населения и улучшение социального положения семей с детьми в Новосибирской области на 2014 – 2019 годы» на 2016 год» изложить в прилагаемой редакции;</w:t>
      </w:r>
    </w:p>
    <w:p w:rsidR="00981114" w:rsidRPr="0059039B" w:rsidRDefault="00B30FD6" w:rsidP="00981114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р</w:t>
      </w:r>
      <w:r w:rsidR="00981114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  <w:r w:rsidR="00267C02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="00981114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дополнить таблицей 1.37 «Распределение субсидий на софинансирование </w:t>
      </w:r>
      <w:r w:rsidR="00981114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расходов на осуществление мероприятий по развитию водохозяйственного комплекса Новосибирской области государственной программы Новосибирской области «Охрана окружающей среды» на 2015 – 2020 годы</w:t>
      </w:r>
      <w:del w:id="19" w:author="Лебедев Сергей Александрович" w:date="2016-06-01T14:20:00Z">
        <w:r w:rsidR="00981114" w:rsidRPr="0059039B" w:rsidDel="00AC619F">
          <w:rPr>
            <w:rFonts w:ascii="Times New Roman" w:eastAsia="Calibri" w:hAnsi="Times New Roman" w:cs="Times New Roman"/>
            <w:sz w:val="28"/>
            <w:szCs w:val="28"/>
            <w:lang w:eastAsia="en-US"/>
          </w:rPr>
          <w:delText>»</w:delText>
        </w:r>
      </w:del>
      <w:r w:rsidR="00981114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2016 год» в прилагаемой редакции;</w:t>
      </w:r>
    </w:p>
    <w:p w:rsidR="00981114" w:rsidRPr="0059039B" w:rsidRDefault="00B30FD6" w:rsidP="00981114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с</w:t>
      </w:r>
      <w:r w:rsidR="00981114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  <w:r w:rsidR="00267C02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="00981114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дополнить таблицей 1.38 «Распределение субсидий на реализацию мероприятий по подготовке объектов жилищно-коммунального хозяйства Новосибирской области к работе в осенне-зимний период подпрограммы «Безопасность жилищно-коммунального хозяйства» государственной программы Новосибирской области «Жилищно-коммунальное хозяйство Новосибирской области в 2015 – 2020 годах» на 2016 год» в прилагаемой редакции;</w:t>
      </w:r>
    </w:p>
    <w:p w:rsidR="00981114" w:rsidRPr="0059039B" w:rsidRDefault="00B30FD6" w:rsidP="00981114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т</w:t>
      </w:r>
      <w:r w:rsidR="00981114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  <w:r w:rsidR="00267C02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="00981114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дополнить таблицей 1.39 «Распределение субсидий на реализацию мероприятий по созданию в общеобразовательных организациях, расположенных в сельской местности, условий для занятий физической культурой и спортом в рамках государственной программы Новосибирской области «Развитие физической культуры и спорта в Новосибирской области на 2015 – 2021 годы» на 2016 год» в прилагаемой редакции;</w:t>
      </w:r>
    </w:p>
    <w:p w:rsidR="00981114" w:rsidRPr="0059039B" w:rsidRDefault="00B30FD6" w:rsidP="00981114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у</w:t>
      </w:r>
      <w:r w:rsidR="00981114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  <w:r w:rsidR="00267C02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="00981114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дополнить таблицей 1.40 «Распределение субсидий на укрепление материально-технической базы и оснащение оборудованием детских школ искусств муниципальных образований Новосибирской области в рамках государственной программы Новосибирской области «Культура Новосибирской области» на 2015 – 2020 годы» на 2016 год» в прилагаемой редакции;</w:t>
      </w:r>
    </w:p>
    <w:p w:rsidR="00981114" w:rsidRPr="0059039B" w:rsidRDefault="00B30FD6" w:rsidP="00981114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ф</w:t>
      </w:r>
      <w:r w:rsidR="00981114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  <w:r w:rsidR="00267C02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="00981114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дополнить таблицей 1.41 «Распределение субсидий на софинансирование мероприятий по укреплению материально-технической базы и оснащению оборудованием детских школ искусств муниципальных образований Новосибирской области в рамках государственной программы Новосибирской области «Культура Новосибирской области» на 2015 – 2020 годы» на 2016 год» в прилагаемой редакции;</w:t>
      </w:r>
    </w:p>
    <w:p w:rsidR="00981114" w:rsidRPr="0059039B" w:rsidRDefault="00B30FD6" w:rsidP="00981114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х</w:t>
      </w:r>
      <w:r w:rsidR="00981114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  <w:r w:rsidR="00267C02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="00981114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дополнить таблицей 1.42 «Распределение субсидий на создание модельных библиотек муниципальных образований Новосибирской области в рамках государственной программы Новосибирской области «Культура Новосибирской области» на 2015 – 2020 годы» на 2016 год» в прилагаемой редакции;</w:t>
      </w:r>
    </w:p>
    <w:p w:rsidR="00981114" w:rsidRPr="0059039B" w:rsidRDefault="00B30FD6" w:rsidP="00981114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ц</w:t>
      </w:r>
      <w:r w:rsidR="00981114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  <w:r w:rsidR="00267C02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="00981114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дополнить таблицей 1.43 «Распределение субсидий на софинансирование мероприятий по созданию модельных библиотек муниципальных образований Новосибирской области в рамках государственной программы Новосибирской области «Культура Новосибирской области» на 2015 – 2020 годы» на 2016 год» в прилагаемой редакции;</w:t>
      </w:r>
    </w:p>
    <w:p w:rsidR="00981114" w:rsidRPr="0059039B" w:rsidRDefault="00B30FD6" w:rsidP="00981114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ч</w:t>
      </w:r>
      <w:r w:rsidR="00981114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  <w:r w:rsidR="00267C02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="00981114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дополнить таблицей 1.44 «Распределение субсидий на обеспечение мероприятий по капитальному ремонту многоквартирных домов на 2016 год» в прилагаемой редакции;</w:t>
      </w:r>
    </w:p>
    <w:p w:rsidR="00981114" w:rsidRPr="0059039B" w:rsidRDefault="00B30FD6" w:rsidP="00981114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ш</w:t>
      </w:r>
      <w:r w:rsidR="00267C02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) </w:t>
      </w:r>
      <w:r w:rsidR="00981114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дополнить таблицей 1.45 «Распределение субсидий на софинансирование расходов на реализацию мероприятий по комплексному обустройству объектами социальной и инженерной инфраструктуры населенных пунктов, расположенных в сельской местности</w:t>
      </w:r>
      <w:ins w:id="20" w:author="Лебедев Сергей Александрович" w:date="2016-06-01T14:21:00Z">
        <w:r w:rsidR="00AC619F" w:rsidRPr="0059039B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,</w:t>
        </w:r>
      </w:ins>
      <w:r w:rsidR="00981114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рамках государственной программы Новосибирской </w:t>
      </w:r>
      <w:r w:rsidR="00981114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области «Культура Новосибирской области</w:t>
      </w:r>
      <w:ins w:id="21" w:author="Лебедев Сергей Александрович" w:date="2016-06-01T14:21:00Z">
        <w:r w:rsidR="00AC619F" w:rsidRPr="0059039B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»</w:t>
        </w:r>
      </w:ins>
      <w:r w:rsidR="00981114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2015 – 2020 годы» на 2016 год» в прилагаемой редакции;</w:t>
      </w:r>
    </w:p>
    <w:p w:rsidR="00981114" w:rsidRPr="0059039B" w:rsidRDefault="00B30FD6" w:rsidP="00981114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щ</w:t>
      </w:r>
      <w:r w:rsidR="00981114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  <w:r w:rsidR="00267C02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="00981114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дополнить таблицей 1.46 «Распределение субсидий на реализацию мероприятий по содействию создания новых мест в общеобразовательных организациях в рамках подпрограммы «Развитие дошкольного, общего и дополнительного образования детей» государственной программы Новосибирской области «Развитие образования, создание условий для социализации детей и учащейся молодежи в Новосибирской области на 2015 – 2020 годы» на 2016 год» в прилагаемой редакции;</w:t>
      </w:r>
    </w:p>
    <w:p w:rsidR="00981114" w:rsidRPr="0059039B" w:rsidRDefault="00B30FD6" w:rsidP="00981114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э</w:t>
      </w:r>
      <w:r w:rsidR="00981114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  <w:r w:rsidR="00267C02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="00981114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дополнить таблицей 1.47 «Распределение субсидий на софинансирование расходов на реализацию мероприятий по содействию создания новых мест в общеобразовательных организациях в рамках подпрограммы «Развитие дошкольного, общего и дополнительного образования детей» государственной программы Новосибирской области «Развитие образования, создание условий для социализации детей и учащейся молодежи в Новосибирской области на 2015 – 2020 годы» на 2016 год» в прилагаемой редакции;</w:t>
      </w:r>
    </w:p>
    <w:p w:rsidR="00981114" w:rsidRPr="0059039B" w:rsidRDefault="00B30FD6" w:rsidP="00981114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ю</w:t>
      </w:r>
      <w:r w:rsidR="00981114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  <w:r w:rsidR="004A5B44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="00981114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дополнить таблицей 1.48 «Распределение субсидий на реализацию мероприятий по формированию условий для обеспечения беспрепятственного доступа инвалидов и других маломобильных групп населения к приоритетным для них объектам и услугам в рамках государственной программы Новосибирской области "Развитие системы социальной поддержки населения и улучшение социального положения семей с детьми в Новосибирской области на 2014 – 2019 годы» на 2016 год» в прилагаемой редакции;</w:t>
      </w:r>
    </w:p>
    <w:p w:rsidR="00981114" w:rsidRPr="0059039B" w:rsidRDefault="00B30FD6" w:rsidP="00981114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я</w:t>
      </w:r>
      <w:r w:rsidR="00981114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  <w:r w:rsidR="004A5B44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="00981114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дополнить таблицей 1.49 «Распределение субсидий на софинансирование мероприятий по формированию условий для обеспечения беспрепятственного доступа инвалидов и других маломобильных групп населения к приоритетным для них объектам и услугам в рамках государственной программы Новосибирской области «Развитие системы социальной поддержки населения и улучшение социального положения семей с детьми в Новосибирской области на 2014 – 2019 годы» на 2016 год» в прилагаемой редакции;</w:t>
      </w:r>
    </w:p>
    <w:p w:rsidR="008B0DCF" w:rsidRPr="0059039B" w:rsidRDefault="008B0DCF" w:rsidP="00981114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я</w:t>
      </w:r>
      <w:r w:rsidR="00B30FD6">
        <w:rPr>
          <w:rFonts w:ascii="Times New Roman" w:eastAsia="Calibri" w:hAnsi="Times New Roman" w:cs="Times New Roman"/>
          <w:sz w:val="28"/>
          <w:szCs w:val="28"/>
          <w:lang w:eastAsia="en-US"/>
        </w:rPr>
        <w:t>.1</w:t>
      </w:r>
      <w:r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) дополнить таблицей 1.50 «Распределение субсидий на реализацию мероприятий, направленных на цели развития физической культуры и спорта, в рамках государственной программы Новосибирской области «Развитие физической культуры и спорта Новосибирской области на 2015 – 2021 годы» на 2016 год» в прилагаемой редакции;</w:t>
      </w:r>
    </w:p>
    <w:p w:rsidR="00981114" w:rsidRPr="0059039B" w:rsidRDefault="008B0DCF" w:rsidP="00981114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я.</w:t>
      </w:r>
      <w:r w:rsidR="00B30FD6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="004A5B44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) </w:t>
      </w:r>
      <w:del w:id="22" w:author="Лебедев Сергей Александрович" w:date="2016-06-01T14:21:00Z">
        <w:r w:rsidR="00981114" w:rsidRPr="0059039B" w:rsidDel="00AC619F">
          <w:rPr>
            <w:rFonts w:ascii="Times New Roman" w:eastAsia="Calibri" w:hAnsi="Times New Roman" w:cs="Times New Roman"/>
            <w:sz w:val="28"/>
            <w:szCs w:val="28"/>
            <w:lang w:eastAsia="en-US"/>
          </w:rPr>
          <w:delText xml:space="preserve">дополнитьтаблицей </w:delText>
        </w:r>
      </w:del>
      <w:ins w:id="23" w:author="Лебедев Сергей Александрович" w:date="2016-06-01T14:21:00Z">
        <w:r w:rsidR="00AC619F" w:rsidRPr="0059039B">
          <w:rPr>
            <w:rFonts w:ascii="Times New Roman" w:eastAsia="Calibri" w:hAnsi="Times New Roman" w:cs="Times New Roman"/>
            <w:sz w:val="28"/>
            <w:szCs w:val="28"/>
            <w:lang w:eastAsia="en-US"/>
          </w:rPr>
          <w:t xml:space="preserve">таблицу </w:t>
        </w:r>
      </w:ins>
      <w:r w:rsidR="00981114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2.3 «Распределение субсидий на реализацию мероприятий государственной программы Новосибирской области «Развитие автомобильных дорог регионального, межмуниципального и местного значения в Новосибирской области» в 2015 – 2022 годах на 2017 – 2018 годы» </w:t>
      </w:r>
      <w:ins w:id="24" w:author="Лебедев Сергей Александрович" w:date="2016-06-01T14:21:00Z">
        <w:r w:rsidR="00AC619F" w:rsidRPr="0059039B">
          <w:rPr>
            <w:rFonts w:ascii="Times New Roman" w:eastAsia="Calibri" w:hAnsi="Times New Roman" w:cs="Times New Roman"/>
            <w:sz w:val="28"/>
            <w:szCs w:val="28"/>
            <w:lang w:eastAsia="en-US"/>
          </w:rPr>
          <w:t xml:space="preserve">изложить </w:t>
        </w:r>
      </w:ins>
      <w:r w:rsidR="00981114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в прилагаемой редакции;</w:t>
      </w:r>
    </w:p>
    <w:p w:rsidR="00CF028F" w:rsidRPr="0059039B" w:rsidRDefault="00CF028F" w:rsidP="00CF028F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я.</w:t>
      </w:r>
      <w:r w:rsidR="00B30FD6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) таблицу 2.5 «Распределение субсидий на реализацию мероприятий подпрограммы «Развитие дошкольного, общего и дополнительного образования детей» государственной программы Новосибирской области «Развитие образования, создание условий для социализации детей и учащейся молодежи в </w:t>
      </w:r>
      <w:r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Новосибирской области на 2015 - 2020 годы» на 2017 - 2018 годы» изложить в прилагаемой редакции;</w:t>
      </w:r>
    </w:p>
    <w:p w:rsidR="00CF028F" w:rsidRPr="0059039B" w:rsidRDefault="004A5B44" w:rsidP="00CF028F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я</w:t>
      </w:r>
      <w:r w:rsidR="008B0DCF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B30FD6"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) </w:t>
      </w:r>
      <w:del w:id="25" w:author="Лебедев Сергей Александрович" w:date="2016-06-01T14:21:00Z">
        <w:r w:rsidR="00981114" w:rsidRPr="0059039B" w:rsidDel="00AC619F">
          <w:rPr>
            <w:rFonts w:ascii="Times New Roman" w:eastAsia="Calibri" w:hAnsi="Times New Roman" w:cs="Times New Roman"/>
            <w:sz w:val="28"/>
            <w:szCs w:val="28"/>
            <w:lang w:eastAsia="en-US"/>
          </w:rPr>
          <w:delText xml:space="preserve">дополнитьтаблицей </w:delText>
        </w:r>
      </w:del>
      <w:ins w:id="26" w:author="Лебедев Сергей Александрович" w:date="2016-06-01T14:21:00Z">
        <w:r w:rsidR="00AC619F" w:rsidRPr="0059039B">
          <w:rPr>
            <w:rFonts w:ascii="Times New Roman" w:eastAsia="Calibri" w:hAnsi="Times New Roman" w:cs="Times New Roman"/>
            <w:sz w:val="28"/>
            <w:szCs w:val="28"/>
            <w:lang w:eastAsia="en-US"/>
          </w:rPr>
          <w:t xml:space="preserve">таблицу </w:t>
        </w:r>
      </w:ins>
      <w:r w:rsidR="00981114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2.8 «Распределение субсидий на реализацию мероприятий подпрограммы «Инженерное обустройство площадок комплексной застройки Новосибирской области» государственной программы Новосибирской области «Стимулирование развития жилищного строительства в Новосибирской области на 2015 – 2020 годы» на 2017 – 2018 годы» </w:t>
      </w:r>
      <w:ins w:id="27" w:author="Лебедев Сергей Александрович" w:date="2016-06-01T14:21:00Z">
        <w:r w:rsidR="00AC619F" w:rsidRPr="0059039B">
          <w:rPr>
            <w:rFonts w:ascii="Times New Roman" w:eastAsia="Calibri" w:hAnsi="Times New Roman" w:cs="Times New Roman"/>
            <w:sz w:val="28"/>
            <w:szCs w:val="28"/>
            <w:lang w:eastAsia="en-US"/>
          </w:rPr>
          <w:t xml:space="preserve">изложить </w:t>
        </w:r>
      </w:ins>
      <w:r w:rsidR="00981114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в прилагаемой редакции;</w:t>
      </w:r>
    </w:p>
    <w:p w:rsidR="004A5B44" w:rsidRPr="0059039B" w:rsidRDefault="000202C3" w:rsidP="004A5B44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="00691D00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8</w:t>
      </w:r>
      <w:r w:rsidR="004A5B44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) в приложении 15:</w:t>
      </w:r>
    </w:p>
    <w:p w:rsidR="008B0DCF" w:rsidRPr="0059039B" w:rsidRDefault="008B0DCF" w:rsidP="004A5B44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а) таблицу 1.8 «Распределение иных межбюджетных трансфертов на мероприятия по повышению качества жизни граждан пожилого возраста в Новосибирской области в рамках государственной программы Новосибирской области «Развитие системы социальной поддержки населения и улучшение социального положения семей с детьми в Новосибирской области на 2014 – 2019 годы» на 2016 год» признать утратившей силу;</w:t>
      </w:r>
    </w:p>
    <w:p w:rsidR="004A5B44" w:rsidRPr="0059039B" w:rsidRDefault="008B0DCF" w:rsidP="004A5B44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б</w:t>
      </w:r>
      <w:r w:rsidR="004A5B44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) таблицу 1.9 «Распределение иных межбюджетных трансфертов на формирование условий для обеспечения беспрепятственного доступа инвалидов и других маломобильных групп населения к приоритетным для них объектам и услугам в рамках государственной программы Новосибирской области «Развитие системы социальной поддержки населения и улучшение социального положения семей с детьми в Новосибирской области на 2014 – 2019 годы» на 2016 год» изложить в прилагаемой редакции;</w:t>
      </w:r>
    </w:p>
    <w:p w:rsidR="004A5B44" w:rsidRPr="0059039B" w:rsidRDefault="008B0DCF" w:rsidP="004A5B44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="004A5B44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) дополнить таблицей 1.20 «Распределение иных межбюджетных трансфертов на финансирование мероприятий по формированию условий для обеспечения беспрепятственного доступа инвалидов и других маломобильных групп населения к приоритетным для них объектам и услугам в рамках государственной программы Новосибирской области «Развитие системы социальной поддержки населения и улучшение социального положения семей с детьми в Новосибирской области на 2014 – 2019 годы» на 2016 год» в прилагаемой редакции;</w:t>
      </w:r>
    </w:p>
    <w:p w:rsidR="004A5B44" w:rsidRPr="0059039B" w:rsidRDefault="008B0DCF" w:rsidP="004A5B44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г</w:t>
      </w:r>
      <w:r w:rsidR="004A5B44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) дополнить таблицей 1.21 «Распределение иных межбюджетных трансфертов на реализацию мероприятий по модернизации технологий и содержания обучения в соответствии с новым федеральным государственным образовательным стандартом посредством разработки концепции модернизации конкретных областей, поддержки региональных программ развития образования и поддержки сетевых методических объединений на 2016 год» в прилагаемой редакции;</w:t>
      </w:r>
    </w:p>
    <w:p w:rsidR="00274589" w:rsidRPr="0059039B" w:rsidRDefault="000202C3" w:rsidP="004A5B44">
      <w:pPr>
        <w:widowControl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="00691D00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9</w:t>
      </w:r>
      <w:r w:rsidR="00D63D30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  <w:r w:rsidR="00274589" w:rsidRPr="0059039B">
        <w:rPr>
          <w:rFonts w:ascii="Times New Roman" w:hAnsi="Times New Roman" w:cs="Times New Roman"/>
          <w:sz w:val="28"/>
          <w:szCs w:val="28"/>
        </w:rPr>
        <w:t> </w:t>
      </w:r>
      <w:r w:rsidR="00274589" w:rsidRPr="0059039B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таблицу 1 приложения 16 «Перечень ведомственных целевых программ, предусмотренных к финансированию из областного бюджета в 2016 году» изложить в прилагаемой редакции;</w:t>
      </w:r>
    </w:p>
    <w:p w:rsidR="00B867EF" w:rsidRPr="0059039B" w:rsidRDefault="00691D00" w:rsidP="00BA69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20</w:t>
      </w:r>
      <w:r w:rsidR="00240904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) </w:t>
      </w:r>
      <w:r w:rsidR="00B867EF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приложени</w:t>
      </w:r>
      <w:r w:rsidR="00240904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="00B867EF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17 «</w:t>
      </w:r>
      <w:r w:rsidR="00240904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Распределение ассигнований на капитальные вложения из областного бюджета по направлениям и объектам в 2016 году и плановом периоде 2017 и 2018 годов</w:t>
      </w:r>
      <w:r w:rsidR="00B867EF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 изложить </w:t>
      </w:r>
      <w:r w:rsidR="00B867EF" w:rsidRPr="0059039B">
        <w:rPr>
          <w:rFonts w:ascii="Times New Roman" w:hAnsi="Times New Roman" w:cs="Times New Roman"/>
          <w:sz w:val="28"/>
          <w:szCs w:val="28"/>
        </w:rPr>
        <w:t>в прилагаемой редакции</w:t>
      </w:r>
      <w:r w:rsidR="00B867EF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7E37A1" w:rsidRPr="0059039B" w:rsidRDefault="00691D00" w:rsidP="00A6765E">
      <w:pPr>
        <w:pStyle w:val="11"/>
        <w:widowControl w:val="0"/>
        <w:ind w:firstLine="709"/>
        <w:rPr>
          <w:rFonts w:ascii="Times New Roman" w:hAnsi="Times New Roman" w:cs="Times New Roman"/>
          <w:sz w:val="28"/>
          <w:szCs w:val="28"/>
        </w:rPr>
      </w:pPr>
      <w:r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21</w:t>
      </w:r>
      <w:r w:rsidR="007E37A1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) </w:t>
      </w:r>
      <w:r w:rsidR="00BE2D96" w:rsidRPr="0059039B">
        <w:rPr>
          <w:rFonts w:ascii="Times New Roman" w:eastAsia="Calibri" w:hAnsi="Times New Roman" w:cs="Times New Roman"/>
          <w:sz w:val="28"/>
          <w:szCs w:val="28"/>
          <w:lang w:eastAsia="en-US"/>
        </w:rPr>
        <w:t>приложение 18 «И</w:t>
      </w:r>
      <w:r w:rsidR="00BE2D96" w:rsidRPr="0059039B">
        <w:rPr>
          <w:rFonts w:ascii="Times New Roman" w:hAnsi="Times New Roman" w:cs="Times New Roman"/>
          <w:sz w:val="28"/>
          <w:szCs w:val="28"/>
        </w:rPr>
        <w:t xml:space="preserve">сточники финансирования дефицита областного </w:t>
      </w:r>
      <w:r w:rsidR="00BE2D96" w:rsidRPr="0059039B">
        <w:rPr>
          <w:rFonts w:ascii="Times New Roman" w:hAnsi="Times New Roman" w:cs="Times New Roman"/>
          <w:sz w:val="28"/>
          <w:szCs w:val="28"/>
        </w:rPr>
        <w:lastRenderedPageBreak/>
        <w:t xml:space="preserve">бюджета на 2016 год и плановый период 2017 и 2018 годов» </w:t>
      </w:r>
      <w:r w:rsidR="0022326B" w:rsidRPr="0059039B">
        <w:rPr>
          <w:rFonts w:ascii="Times New Roman" w:hAnsi="Times New Roman" w:cs="Times New Roman"/>
          <w:sz w:val="28"/>
          <w:szCs w:val="28"/>
        </w:rPr>
        <w:t xml:space="preserve">изложить </w:t>
      </w:r>
      <w:r w:rsidR="00BE2D96" w:rsidRPr="0059039B">
        <w:rPr>
          <w:rFonts w:ascii="Times New Roman" w:hAnsi="Times New Roman" w:cs="Times New Roman"/>
          <w:sz w:val="28"/>
          <w:szCs w:val="28"/>
        </w:rPr>
        <w:t>в прилагаемой редакции;</w:t>
      </w:r>
    </w:p>
    <w:p w:rsidR="002A7479" w:rsidRPr="00E0100C" w:rsidRDefault="00E0100C" w:rsidP="00E0100C">
      <w:pPr>
        <w:pStyle w:val="11"/>
        <w:widowControl w:val="0"/>
        <w:ind w:firstLine="709"/>
        <w:rPr>
          <w:rFonts w:ascii="Times New Roman" w:hAnsi="Times New Roman" w:cs="Times New Roman"/>
          <w:sz w:val="28"/>
          <w:szCs w:val="28"/>
        </w:rPr>
      </w:pPr>
      <w:r w:rsidRPr="0059039B">
        <w:rPr>
          <w:rFonts w:ascii="Times New Roman" w:hAnsi="Times New Roman" w:cs="Times New Roman"/>
          <w:sz w:val="28"/>
          <w:szCs w:val="28"/>
        </w:rPr>
        <w:t>22) таблицу 1 приложения 19 «Программа государственных внутренних заимствований Новосибирской области на 2016 год» изложить в прилагаемой редакции.</w:t>
      </w:r>
    </w:p>
    <w:p w:rsidR="00E0100C" w:rsidRDefault="00E0100C" w:rsidP="00E0100C">
      <w:pPr>
        <w:pStyle w:val="11"/>
        <w:widowControl w:val="0"/>
        <w:ind w:firstLine="709"/>
        <w:rPr>
          <w:rFonts w:ascii="Times New Roman" w:eastAsia="Calibri" w:hAnsi="Times New Roman" w:cs="Times New Roman"/>
          <w:lang w:eastAsia="en-US"/>
        </w:rPr>
      </w:pPr>
    </w:p>
    <w:p w:rsidR="00FC140D" w:rsidRPr="00791AA4" w:rsidRDefault="00FC140D" w:rsidP="00BA6918">
      <w:pPr>
        <w:pStyle w:val="3"/>
        <w:keepNext w:val="0"/>
        <w:widowControl w:val="0"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r w:rsidRPr="00E0100C">
        <w:rPr>
          <w:rFonts w:ascii="Times New Roman" w:hAnsi="Times New Roman" w:cs="Times New Roman"/>
          <w:sz w:val="28"/>
          <w:szCs w:val="28"/>
        </w:rPr>
        <w:t xml:space="preserve">Статья </w:t>
      </w:r>
      <w:r w:rsidRPr="004A5B44">
        <w:rPr>
          <w:rFonts w:ascii="Times New Roman" w:hAnsi="Times New Roman" w:cs="Times New Roman"/>
          <w:sz w:val="28"/>
          <w:szCs w:val="28"/>
        </w:rPr>
        <w:t>2</w:t>
      </w:r>
    </w:p>
    <w:p w:rsidR="00FC140D" w:rsidRPr="007F7EF2" w:rsidRDefault="00FC140D" w:rsidP="00BA6918">
      <w:pPr>
        <w:pStyle w:val="11"/>
        <w:spacing w:before="0"/>
        <w:ind w:firstLine="709"/>
        <w:rPr>
          <w:rFonts w:ascii="Times New Roman" w:hAnsi="Times New Roman" w:cs="Times New Roman"/>
          <w:color w:val="1D1B11" w:themeColor="background2" w:themeShade="1A"/>
        </w:rPr>
      </w:pPr>
    </w:p>
    <w:p w:rsidR="00FC140D" w:rsidRPr="005D3249" w:rsidRDefault="00FC140D" w:rsidP="00BA6918">
      <w:pPr>
        <w:pStyle w:val="11"/>
        <w:widowControl w:val="0"/>
        <w:spacing w:before="0"/>
        <w:ind w:firstLine="709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791AA4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Настоящий Закон вступает в силу со дня, следующего за днем его официального опубликования.</w:t>
      </w:r>
    </w:p>
    <w:p w:rsidR="00555736" w:rsidRDefault="00555736" w:rsidP="005C053C">
      <w:pPr>
        <w:pStyle w:val="11"/>
        <w:widowControl w:val="0"/>
        <w:spacing w:before="0"/>
        <w:ind w:firstLine="0"/>
        <w:rPr>
          <w:rFonts w:ascii="Times New Roman" w:hAnsi="Times New Roman" w:cs="Times New Roman"/>
        </w:rPr>
      </w:pPr>
    </w:p>
    <w:p w:rsidR="00A33A78" w:rsidRPr="007F4BD3" w:rsidRDefault="00A33A78" w:rsidP="005C053C">
      <w:pPr>
        <w:pStyle w:val="11"/>
        <w:widowControl w:val="0"/>
        <w:spacing w:before="0"/>
        <w:ind w:firstLine="0"/>
        <w:rPr>
          <w:rFonts w:ascii="Times New Roman" w:hAnsi="Times New Roman" w:cs="Times New Roman"/>
        </w:rPr>
      </w:pPr>
    </w:p>
    <w:p w:rsidR="00334AE7" w:rsidRDefault="00334AE7" w:rsidP="005C053C">
      <w:pPr>
        <w:pStyle w:val="11"/>
        <w:widowControl w:val="0"/>
        <w:spacing w:before="0"/>
        <w:ind w:firstLine="0"/>
        <w:rPr>
          <w:rFonts w:ascii="Times New Roman" w:hAnsi="Times New Roman" w:cs="Times New Roman"/>
        </w:rPr>
      </w:pPr>
    </w:p>
    <w:p w:rsidR="00FC66B1" w:rsidRPr="005D3249" w:rsidRDefault="00FC140D" w:rsidP="00591628">
      <w:pPr>
        <w:pStyle w:val="2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  <w:r w:rsidRPr="005D3249">
        <w:rPr>
          <w:rFonts w:ascii="Times New Roman" w:hAnsi="Times New Roman" w:cs="Times New Roman"/>
          <w:sz w:val="28"/>
          <w:szCs w:val="28"/>
        </w:rPr>
        <w:t>Губернатор</w:t>
      </w:r>
      <w:r w:rsidR="00591628" w:rsidRPr="005D32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140D" w:rsidRPr="005D3249" w:rsidRDefault="00FC140D" w:rsidP="00591628">
      <w:pPr>
        <w:pStyle w:val="2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  <w:r w:rsidRPr="005D3249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Pr="005D3249">
        <w:rPr>
          <w:rFonts w:ascii="Times New Roman" w:hAnsi="Times New Roman" w:cs="Times New Roman"/>
          <w:sz w:val="28"/>
          <w:szCs w:val="28"/>
        </w:rPr>
        <w:tab/>
      </w:r>
      <w:r w:rsidR="00591628" w:rsidRPr="005D3249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FC66B1" w:rsidRPr="005D3249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591628" w:rsidRPr="005D3249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5D3249">
        <w:rPr>
          <w:rFonts w:ascii="Times New Roman" w:hAnsi="Times New Roman" w:cs="Times New Roman"/>
          <w:sz w:val="28"/>
          <w:szCs w:val="28"/>
        </w:rPr>
        <w:t xml:space="preserve">  </w:t>
      </w:r>
      <w:r w:rsidR="00591628" w:rsidRPr="005D3249">
        <w:rPr>
          <w:rFonts w:ascii="Times New Roman" w:hAnsi="Times New Roman" w:cs="Times New Roman"/>
          <w:sz w:val="28"/>
          <w:szCs w:val="28"/>
        </w:rPr>
        <w:t xml:space="preserve">    </w:t>
      </w:r>
      <w:r w:rsidRPr="005D3249">
        <w:rPr>
          <w:rFonts w:ascii="Times New Roman" w:hAnsi="Times New Roman" w:cs="Times New Roman"/>
          <w:sz w:val="28"/>
          <w:szCs w:val="28"/>
        </w:rPr>
        <w:t xml:space="preserve"> </w:t>
      </w:r>
      <w:r w:rsidR="00591628" w:rsidRPr="005D3249">
        <w:rPr>
          <w:rFonts w:ascii="Times New Roman" w:hAnsi="Times New Roman" w:cs="Times New Roman"/>
          <w:sz w:val="28"/>
          <w:szCs w:val="28"/>
        </w:rPr>
        <w:t>В. Ф. Городецкий</w:t>
      </w:r>
    </w:p>
    <w:p w:rsidR="008241C6" w:rsidRDefault="008241C6" w:rsidP="00C154E7">
      <w:pPr>
        <w:pStyle w:val="2"/>
        <w:widowControl w:val="0"/>
        <w:tabs>
          <w:tab w:val="right" w:pos="10205"/>
        </w:tabs>
        <w:ind w:firstLine="0"/>
        <w:rPr>
          <w:rFonts w:ascii="Times New Roman" w:hAnsi="Times New Roman" w:cs="Times New Roman"/>
        </w:rPr>
      </w:pPr>
    </w:p>
    <w:p w:rsidR="00A33A78" w:rsidRPr="007F4BD3" w:rsidRDefault="00A33A78" w:rsidP="00C154E7">
      <w:pPr>
        <w:pStyle w:val="2"/>
        <w:widowControl w:val="0"/>
        <w:tabs>
          <w:tab w:val="right" w:pos="10205"/>
        </w:tabs>
        <w:ind w:firstLine="0"/>
        <w:rPr>
          <w:rFonts w:ascii="Times New Roman" w:hAnsi="Times New Roman" w:cs="Times New Roman"/>
        </w:rPr>
      </w:pPr>
    </w:p>
    <w:p w:rsidR="00FC140D" w:rsidRPr="005D3249" w:rsidRDefault="00FC140D" w:rsidP="00C154E7">
      <w:pPr>
        <w:pStyle w:val="2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  <w:r w:rsidRPr="005D3249">
        <w:rPr>
          <w:rFonts w:ascii="Times New Roman" w:hAnsi="Times New Roman" w:cs="Times New Roman"/>
          <w:sz w:val="28"/>
          <w:szCs w:val="28"/>
        </w:rPr>
        <w:t>г. Новосибирск</w:t>
      </w:r>
    </w:p>
    <w:p w:rsidR="00555736" w:rsidRPr="007F4BD3" w:rsidRDefault="00555736" w:rsidP="00C154E7">
      <w:pPr>
        <w:pStyle w:val="2"/>
        <w:widowControl w:val="0"/>
        <w:ind w:firstLine="0"/>
        <w:rPr>
          <w:rFonts w:ascii="Times New Roman" w:hAnsi="Times New Roman" w:cs="Times New Roman"/>
        </w:rPr>
      </w:pPr>
    </w:p>
    <w:p w:rsidR="00555736" w:rsidRPr="005D3249" w:rsidRDefault="00B47DF4" w:rsidP="00C154E7">
      <w:pPr>
        <w:pStyle w:val="2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  <w:r w:rsidRPr="005D3249">
        <w:rPr>
          <w:rFonts w:ascii="Times New Roman" w:hAnsi="Times New Roman" w:cs="Times New Roman"/>
          <w:sz w:val="28"/>
          <w:szCs w:val="28"/>
        </w:rPr>
        <w:t>«____» _______</w:t>
      </w:r>
      <w:r w:rsidR="00555736" w:rsidRPr="005D3249">
        <w:rPr>
          <w:rFonts w:ascii="Times New Roman" w:hAnsi="Times New Roman" w:cs="Times New Roman"/>
          <w:sz w:val="28"/>
          <w:szCs w:val="28"/>
        </w:rPr>
        <w:t>___</w:t>
      </w:r>
      <w:r w:rsidR="00824003" w:rsidRPr="005D3249">
        <w:rPr>
          <w:rFonts w:ascii="Times New Roman" w:hAnsi="Times New Roman" w:cs="Times New Roman"/>
          <w:sz w:val="28"/>
          <w:szCs w:val="28"/>
        </w:rPr>
        <w:t>__ 2016</w:t>
      </w:r>
      <w:r w:rsidR="00FC140D" w:rsidRPr="005D3249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FC140D" w:rsidRPr="00DA2779" w:rsidRDefault="00C86ECE" w:rsidP="00C86ECE">
      <w:pPr>
        <w:pStyle w:val="2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  <w:r w:rsidRPr="00334AE7">
        <w:rPr>
          <w:rFonts w:ascii="Times New Roman" w:hAnsi="Times New Roman" w:cs="Times New Roman"/>
          <w:sz w:val="28"/>
          <w:szCs w:val="28"/>
        </w:rPr>
        <w:t>№ ________________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4AE7">
        <w:rPr>
          <w:rFonts w:ascii="Times New Roman" w:hAnsi="Times New Roman" w:cs="Times New Roman"/>
          <w:sz w:val="28"/>
          <w:szCs w:val="28"/>
        </w:rPr>
        <w:t>ОЗ</w:t>
      </w:r>
    </w:p>
    <w:sectPr w:rsidR="00FC140D" w:rsidRPr="00DA2779" w:rsidSect="006F5205">
      <w:headerReference w:type="default" r:id="rId12"/>
      <w:pgSz w:w="11906" w:h="16838"/>
      <w:pgMar w:top="1134" w:right="567" w:bottom="121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17B3" w:rsidRDefault="00DD17B3" w:rsidP="00EB4931">
      <w:pPr>
        <w:spacing w:after="0" w:line="240" w:lineRule="auto"/>
      </w:pPr>
      <w:r>
        <w:separator/>
      </w:r>
    </w:p>
  </w:endnote>
  <w:endnote w:type="continuationSeparator" w:id="0">
    <w:p w:rsidR="00DD17B3" w:rsidRDefault="00DD17B3" w:rsidP="00EB49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17B3" w:rsidRDefault="00DD17B3" w:rsidP="00EB4931">
      <w:pPr>
        <w:spacing w:after="0" w:line="240" w:lineRule="auto"/>
      </w:pPr>
      <w:r>
        <w:separator/>
      </w:r>
    </w:p>
  </w:footnote>
  <w:footnote w:type="continuationSeparator" w:id="0">
    <w:p w:rsidR="00DD17B3" w:rsidRDefault="00DD17B3" w:rsidP="00EB49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66B1" w:rsidRDefault="00FC66B1">
    <w:pPr>
      <w:pStyle w:val="a8"/>
      <w:jc w:val="center"/>
      <w:rPr>
        <w:rFonts w:ascii="Times New Roman" w:hAnsi="Times New Roman" w:cs="Times New Roman"/>
        <w:sz w:val="20"/>
        <w:szCs w:val="20"/>
      </w:rPr>
    </w:pPr>
    <w:r w:rsidRPr="00EB4931">
      <w:rPr>
        <w:rFonts w:ascii="Times New Roman" w:hAnsi="Times New Roman" w:cs="Times New Roman"/>
        <w:sz w:val="20"/>
        <w:szCs w:val="20"/>
      </w:rPr>
      <w:fldChar w:fldCharType="begin"/>
    </w:r>
    <w:r w:rsidRPr="00EB4931">
      <w:rPr>
        <w:rFonts w:ascii="Times New Roman" w:hAnsi="Times New Roman" w:cs="Times New Roman"/>
        <w:sz w:val="20"/>
        <w:szCs w:val="20"/>
      </w:rPr>
      <w:instrText>PAGE   \* MERGEFORMAT</w:instrText>
    </w:r>
    <w:r w:rsidRPr="00EB4931">
      <w:rPr>
        <w:rFonts w:ascii="Times New Roman" w:hAnsi="Times New Roman" w:cs="Times New Roman"/>
        <w:sz w:val="20"/>
        <w:szCs w:val="20"/>
      </w:rPr>
      <w:fldChar w:fldCharType="separate"/>
    </w:r>
    <w:r w:rsidR="001F6115">
      <w:rPr>
        <w:rFonts w:ascii="Times New Roman" w:hAnsi="Times New Roman" w:cs="Times New Roman"/>
        <w:noProof/>
        <w:sz w:val="20"/>
        <w:szCs w:val="20"/>
      </w:rPr>
      <w:t>2</w:t>
    </w:r>
    <w:r w:rsidRPr="00EB4931">
      <w:rPr>
        <w:rFonts w:ascii="Times New Roman" w:hAnsi="Times New Roman" w:cs="Times New Roman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9A35F3"/>
    <w:multiLevelType w:val="hybridMultilevel"/>
    <w:tmpl w:val="A43066D8"/>
    <w:lvl w:ilvl="0" w:tplc="0EA4EE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8C5EDE"/>
    <w:multiLevelType w:val="hybridMultilevel"/>
    <w:tmpl w:val="40FEBF98"/>
    <w:lvl w:ilvl="0" w:tplc="7F7AE552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46DC26C4"/>
    <w:multiLevelType w:val="hybridMultilevel"/>
    <w:tmpl w:val="21981A24"/>
    <w:lvl w:ilvl="0" w:tplc="8A94F394">
      <w:start w:val="1"/>
      <w:numFmt w:val="decimal"/>
      <w:lvlText w:val="%1)"/>
      <w:lvlJc w:val="left"/>
      <w:pPr>
        <w:ind w:left="76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471C51B4"/>
    <w:multiLevelType w:val="hybridMultilevel"/>
    <w:tmpl w:val="809EA648"/>
    <w:lvl w:ilvl="0" w:tplc="2F4003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D58356C"/>
    <w:multiLevelType w:val="hybridMultilevel"/>
    <w:tmpl w:val="C77C766E"/>
    <w:lvl w:ilvl="0" w:tplc="E31AE5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7E84207"/>
    <w:multiLevelType w:val="hybridMultilevel"/>
    <w:tmpl w:val="883024E6"/>
    <w:lvl w:ilvl="0" w:tplc="1AA6C7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F007F0B"/>
    <w:multiLevelType w:val="hybridMultilevel"/>
    <w:tmpl w:val="11E006D6"/>
    <w:lvl w:ilvl="0" w:tplc="A59494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5"/>
  </w:num>
  <w:num w:numId="7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Лебедев Сергей Александрович">
    <w15:presenceInfo w15:providerId="AD" w15:userId="S-1-5-21-2356655543-2162514679-1277178298-354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revisionView w:markup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A77"/>
    <w:rsid w:val="00000C96"/>
    <w:rsid w:val="0000130A"/>
    <w:rsid w:val="0000200D"/>
    <w:rsid w:val="00003F9A"/>
    <w:rsid w:val="00004585"/>
    <w:rsid w:val="00005594"/>
    <w:rsid w:val="0000596C"/>
    <w:rsid w:val="0000668F"/>
    <w:rsid w:val="00010C3A"/>
    <w:rsid w:val="000111F7"/>
    <w:rsid w:val="000114D3"/>
    <w:rsid w:val="00012CF8"/>
    <w:rsid w:val="00012D5E"/>
    <w:rsid w:val="000139C9"/>
    <w:rsid w:val="00013F5F"/>
    <w:rsid w:val="0001595E"/>
    <w:rsid w:val="00016502"/>
    <w:rsid w:val="00016E8C"/>
    <w:rsid w:val="00017779"/>
    <w:rsid w:val="0002019E"/>
    <w:rsid w:val="000202C3"/>
    <w:rsid w:val="000216A4"/>
    <w:rsid w:val="00021AD4"/>
    <w:rsid w:val="0002224A"/>
    <w:rsid w:val="00022466"/>
    <w:rsid w:val="00024D49"/>
    <w:rsid w:val="00026563"/>
    <w:rsid w:val="00027629"/>
    <w:rsid w:val="00030F14"/>
    <w:rsid w:val="00032663"/>
    <w:rsid w:val="00033C35"/>
    <w:rsid w:val="000340B1"/>
    <w:rsid w:val="00035050"/>
    <w:rsid w:val="0003514A"/>
    <w:rsid w:val="00035A93"/>
    <w:rsid w:val="00036216"/>
    <w:rsid w:val="00037572"/>
    <w:rsid w:val="00040162"/>
    <w:rsid w:val="00041095"/>
    <w:rsid w:val="000416AF"/>
    <w:rsid w:val="00042A06"/>
    <w:rsid w:val="00044D92"/>
    <w:rsid w:val="00046691"/>
    <w:rsid w:val="00047510"/>
    <w:rsid w:val="00047699"/>
    <w:rsid w:val="00047C46"/>
    <w:rsid w:val="00051DE4"/>
    <w:rsid w:val="0005200C"/>
    <w:rsid w:val="000527EE"/>
    <w:rsid w:val="00052CB1"/>
    <w:rsid w:val="00056128"/>
    <w:rsid w:val="00056136"/>
    <w:rsid w:val="00056CF1"/>
    <w:rsid w:val="000574DD"/>
    <w:rsid w:val="00057CBA"/>
    <w:rsid w:val="000615BC"/>
    <w:rsid w:val="0006170C"/>
    <w:rsid w:val="0006257C"/>
    <w:rsid w:val="000632C4"/>
    <w:rsid w:val="00063CC4"/>
    <w:rsid w:val="000648C0"/>
    <w:rsid w:val="00064D1B"/>
    <w:rsid w:val="00067331"/>
    <w:rsid w:val="000706BD"/>
    <w:rsid w:val="00071A2F"/>
    <w:rsid w:val="0007365D"/>
    <w:rsid w:val="00073E7E"/>
    <w:rsid w:val="00075287"/>
    <w:rsid w:val="00076531"/>
    <w:rsid w:val="00076731"/>
    <w:rsid w:val="00082C9B"/>
    <w:rsid w:val="000841C8"/>
    <w:rsid w:val="00084A0D"/>
    <w:rsid w:val="00084D42"/>
    <w:rsid w:val="00085265"/>
    <w:rsid w:val="00085866"/>
    <w:rsid w:val="00086487"/>
    <w:rsid w:val="000864BE"/>
    <w:rsid w:val="00086B54"/>
    <w:rsid w:val="00090656"/>
    <w:rsid w:val="00090FAB"/>
    <w:rsid w:val="00091C34"/>
    <w:rsid w:val="00091D59"/>
    <w:rsid w:val="000929C3"/>
    <w:rsid w:val="0009361E"/>
    <w:rsid w:val="00094C59"/>
    <w:rsid w:val="00094E49"/>
    <w:rsid w:val="00095322"/>
    <w:rsid w:val="00096A4C"/>
    <w:rsid w:val="00097D59"/>
    <w:rsid w:val="00097F5E"/>
    <w:rsid w:val="000A00F2"/>
    <w:rsid w:val="000A0558"/>
    <w:rsid w:val="000A0D64"/>
    <w:rsid w:val="000A22BC"/>
    <w:rsid w:val="000A3BC0"/>
    <w:rsid w:val="000A41D8"/>
    <w:rsid w:val="000A4284"/>
    <w:rsid w:val="000A4B10"/>
    <w:rsid w:val="000A5DE9"/>
    <w:rsid w:val="000A6D10"/>
    <w:rsid w:val="000A72BD"/>
    <w:rsid w:val="000B1260"/>
    <w:rsid w:val="000B1FCA"/>
    <w:rsid w:val="000B227B"/>
    <w:rsid w:val="000B3E7A"/>
    <w:rsid w:val="000B4F96"/>
    <w:rsid w:val="000B51CC"/>
    <w:rsid w:val="000B585A"/>
    <w:rsid w:val="000B58B3"/>
    <w:rsid w:val="000B5A80"/>
    <w:rsid w:val="000B5E55"/>
    <w:rsid w:val="000B73E0"/>
    <w:rsid w:val="000B753F"/>
    <w:rsid w:val="000C0851"/>
    <w:rsid w:val="000C21A6"/>
    <w:rsid w:val="000C23D4"/>
    <w:rsid w:val="000C2BE1"/>
    <w:rsid w:val="000C48FA"/>
    <w:rsid w:val="000C4983"/>
    <w:rsid w:val="000C527C"/>
    <w:rsid w:val="000C755C"/>
    <w:rsid w:val="000C7D59"/>
    <w:rsid w:val="000D1AFF"/>
    <w:rsid w:val="000D2B0A"/>
    <w:rsid w:val="000D31DC"/>
    <w:rsid w:val="000D3F79"/>
    <w:rsid w:val="000D416B"/>
    <w:rsid w:val="000D4D26"/>
    <w:rsid w:val="000D67F4"/>
    <w:rsid w:val="000D6BB1"/>
    <w:rsid w:val="000D6E7D"/>
    <w:rsid w:val="000E26A8"/>
    <w:rsid w:val="000E327E"/>
    <w:rsid w:val="000E3B32"/>
    <w:rsid w:val="000E4F17"/>
    <w:rsid w:val="000E55B9"/>
    <w:rsid w:val="000E5C99"/>
    <w:rsid w:val="000E6F74"/>
    <w:rsid w:val="000E7789"/>
    <w:rsid w:val="000F09FA"/>
    <w:rsid w:val="000F0F41"/>
    <w:rsid w:val="000F2088"/>
    <w:rsid w:val="000F31DC"/>
    <w:rsid w:val="000F33CC"/>
    <w:rsid w:val="000F37B8"/>
    <w:rsid w:val="000F383F"/>
    <w:rsid w:val="000F3F86"/>
    <w:rsid w:val="000F75D2"/>
    <w:rsid w:val="000F7EE4"/>
    <w:rsid w:val="001007E5"/>
    <w:rsid w:val="001023BF"/>
    <w:rsid w:val="00102E45"/>
    <w:rsid w:val="001047BA"/>
    <w:rsid w:val="00104AA2"/>
    <w:rsid w:val="00104DCB"/>
    <w:rsid w:val="00106C27"/>
    <w:rsid w:val="00106E2C"/>
    <w:rsid w:val="00107DBC"/>
    <w:rsid w:val="001105E3"/>
    <w:rsid w:val="0011111B"/>
    <w:rsid w:val="00111B05"/>
    <w:rsid w:val="0011238A"/>
    <w:rsid w:val="00112B57"/>
    <w:rsid w:val="00112C5D"/>
    <w:rsid w:val="001139F8"/>
    <w:rsid w:val="0011415F"/>
    <w:rsid w:val="00115F3F"/>
    <w:rsid w:val="00116A2C"/>
    <w:rsid w:val="00117404"/>
    <w:rsid w:val="00120714"/>
    <w:rsid w:val="00124F52"/>
    <w:rsid w:val="00126A5E"/>
    <w:rsid w:val="001271CF"/>
    <w:rsid w:val="001278AC"/>
    <w:rsid w:val="00130156"/>
    <w:rsid w:val="00130185"/>
    <w:rsid w:val="0013059C"/>
    <w:rsid w:val="001308F3"/>
    <w:rsid w:val="00130FE6"/>
    <w:rsid w:val="00131B6A"/>
    <w:rsid w:val="00132433"/>
    <w:rsid w:val="00132AC8"/>
    <w:rsid w:val="00132B78"/>
    <w:rsid w:val="00132CDD"/>
    <w:rsid w:val="00132E8A"/>
    <w:rsid w:val="00132F4D"/>
    <w:rsid w:val="00135FC9"/>
    <w:rsid w:val="00137884"/>
    <w:rsid w:val="00137C02"/>
    <w:rsid w:val="00137FE2"/>
    <w:rsid w:val="0014090F"/>
    <w:rsid w:val="00141ADE"/>
    <w:rsid w:val="00142BF0"/>
    <w:rsid w:val="00142C4F"/>
    <w:rsid w:val="00143759"/>
    <w:rsid w:val="001503AA"/>
    <w:rsid w:val="001520FE"/>
    <w:rsid w:val="00152AC4"/>
    <w:rsid w:val="001539EB"/>
    <w:rsid w:val="00154179"/>
    <w:rsid w:val="00154A17"/>
    <w:rsid w:val="00154E09"/>
    <w:rsid w:val="0015613E"/>
    <w:rsid w:val="00157658"/>
    <w:rsid w:val="00157A73"/>
    <w:rsid w:val="00161A77"/>
    <w:rsid w:val="00161D8A"/>
    <w:rsid w:val="00162221"/>
    <w:rsid w:val="001647D1"/>
    <w:rsid w:val="00164B3E"/>
    <w:rsid w:val="00164C98"/>
    <w:rsid w:val="00164DB4"/>
    <w:rsid w:val="001705DA"/>
    <w:rsid w:val="001719E3"/>
    <w:rsid w:val="00171C99"/>
    <w:rsid w:val="00173233"/>
    <w:rsid w:val="00173AA7"/>
    <w:rsid w:val="001743EC"/>
    <w:rsid w:val="00175378"/>
    <w:rsid w:val="00175E17"/>
    <w:rsid w:val="00176D39"/>
    <w:rsid w:val="00180B3F"/>
    <w:rsid w:val="00182109"/>
    <w:rsid w:val="0018495C"/>
    <w:rsid w:val="00184DBF"/>
    <w:rsid w:val="00185797"/>
    <w:rsid w:val="00186463"/>
    <w:rsid w:val="00186FA5"/>
    <w:rsid w:val="00187A1C"/>
    <w:rsid w:val="0019092F"/>
    <w:rsid w:val="00190ECC"/>
    <w:rsid w:val="001914F3"/>
    <w:rsid w:val="001918DA"/>
    <w:rsid w:val="00194187"/>
    <w:rsid w:val="00194235"/>
    <w:rsid w:val="001953CE"/>
    <w:rsid w:val="001965C2"/>
    <w:rsid w:val="00196C37"/>
    <w:rsid w:val="001A155D"/>
    <w:rsid w:val="001A23C8"/>
    <w:rsid w:val="001A28F1"/>
    <w:rsid w:val="001A3911"/>
    <w:rsid w:val="001A3A32"/>
    <w:rsid w:val="001A49C2"/>
    <w:rsid w:val="001A54DF"/>
    <w:rsid w:val="001A6452"/>
    <w:rsid w:val="001B1058"/>
    <w:rsid w:val="001B17B1"/>
    <w:rsid w:val="001B1DAF"/>
    <w:rsid w:val="001B2433"/>
    <w:rsid w:val="001B29BB"/>
    <w:rsid w:val="001B2E8F"/>
    <w:rsid w:val="001B50D9"/>
    <w:rsid w:val="001B57E7"/>
    <w:rsid w:val="001B6944"/>
    <w:rsid w:val="001B6C6B"/>
    <w:rsid w:val="001B6DB7"/>
    <w:rsid w:val="001B703B"/>
    <w:rsid w:val="001C0238"/>
    <w:rsid w:val="001C1268"/>
    <w:rsid w:val="001C19B2"/>
    <w:rsid w:val="001C20FA"/>
    <w:rsid w:val="001C2474"/>
    <w:rsid w:val="001C2825"/>
    <w:rsid w:val="001C2DD0"/>
    <w:rsid w:val="001C4192"/>
    <w:rsid w:val="001C6E94"/>
    <w:rsid w:val="001C72EA"/>
    <w:rsid w:val="001C787B"/>
    <w:rsid w:val="001D19FF"/>
    <w:rsid w:val="001D352A"/>
    <w:rsid w:val="001D357D"/>
    <w:rsid w:val="001D3705"/>
    <w:rsid w:val="001D376A"/>
    <w:rsid w:val="001D3EB7"/>
    <w:rsid w:val="001D4A42"/>
    <w:rsid w:val="001D5C75"/>
    <w:rsid w:val="001E08DD"/>
    <w:rsid w:val="001E12DB"/>
    <w:rsid w:val="001E2029"/>
    <w:rsid w:val="001E32C3"/>
    <w:rsid w:val="001E37F0"/>
    <w:rsid w:val="001E4084"/>
    <w:rsid w:val="001E451F"/>
    <w:rsid w:val="001E46F6"/>
    <w:rsid w:val="001E49D8"/>
    <w:rsid w:val="001E4FA9"/>
    <w:rsid w:val="001E5E5C"/>
    <w:rsid w:val="001E607D"/>
    <w:rsid w:val="001E75BE"/>
    <w:rsid w:val="001F0762"/>
    <w:rsid w:val="001F0F00"/>
    <w:rsid w:val="001F2F75"/>
    <w:rsid w:val="001F3601"/>
    <w:rsid w:val="001F4167"/>
    <w:rsid w:val="001F44EB"/>
    <w:rsid w:val="001F4E47"/>
    <w:rsid w:val="001F53D2"/>
    <w:rsid w:val="001F6115"/>
    <w:rsid w:val="001F6551"/>
    <w:rsid w:val="001F69D1"/>
    <w:rsid w:val="001F74A5"/>
    <w:rsid w:val="002017AB"/>
    <w:rsid w:val="0020410A"/>
    <w:rsid w:val="002044D9"/>
    <w:rsid w:val="002049A2"/>
    <w:rsid w:val="00205C9C"/>
    <w:rsid w:val="00206284"/>
    <w:rsid w:val="00206A51"/>
    <w:rsid w:val="00206F6F"/>
    <w:rsid w:val="002071B0"/>
    <w:rsid w:val="00207524"/>
    <w:rsid w:val="00210C27"/>
    <w:rsid w:val="00211684"/>
    <w:rsid w:val="00212C7A"/>
    <w:rsid w:val="00213DE9"/>
    <w:rsid w:val="00215482"/>
    <w:rsid w:val="00215519"/>
    <w:rsid w:val="002170CE"/>
    <w:rsid w:val="00217B5A"/>
    <w:rsid w:val="0022050E"/>
    <w:rsid w:val="00220579"/>
    <w:rsid w:val="002210DE"/>
    <w:rsid w:val="00221220"/>
    <w:rsid w:val="002218A5"/>
    <w:rsid w:val="002224D6"/>
    <w:rsid w:val="0022326B"/>
    <w:rsid w:val="00223B38"/>
    <w:rsid w:val="00225E1C"/>
    <w:rsid w:val="002260BB"/>
    <w:rsid w:val="002268F5"/>
    <w:rsid w:val="00226B00"/>
    <w:rsid w:val="0023139F"/>
    <w:rsid w:val="002319C2"/>
    <w:rsid w:val="00233BB4"/>
    <w:rsid w:val="002341A8"/>
    <w:rsid w:val="00234D85"/>
    <w:rsid w:val="00235BFC"/>
    <w:rsid w:val="002373B7"/>
    <w:rsid w:val="00240194"/>
    <w:rsid w:val="00240904"/>
    <w:rsid w:val="002410AB"/>
    <w:rsid w:val="00241521"/>
    <w:rsid w:val="0024283C"/>
    <w:rsid w:val="00244EFB"/>
    <w:rsid w:val="002464F7"/>
    <w:rsid w:val="00250898"/>
    <w:rsid w:val="00250E56"/>
    <w:rsid w:val="0025108D"/>
    <w:rsid w:val="002517EA"/>
    <w:rsid w:val="00251952"/>
    <w:rsid w:val="00251BEB"/>
    <w:rsid w:val="002528C5"/>
    <w:rsid w:val="00253865"/>
    <w:rsid w:val="00255020"/>
    <w:rsid w:val="002554C1"/>
    <w:rsid w:val="002564EE"/>
    <w:rsid w:val="002579EE"/>
    <w:rsid w:val="00260985"/>
    <w:rsid w:val="0026109C"/>
    <w:rsid w:val="002611F7"/>
    <w:rsid w:val="002612C9"/>
    <w:rsid w:val="0026291E"/>
    <w:rsid w:val="00263751"/>
    <w:rsid w:val="002654BA"/>
    <w:rsid w:val="00265EDA"/>
    <w:rsid w:val="0026612A"/>
    <w:rsid w:val="0026662C"/>
    <w:rsid w:val="002675E7"/>
    <w:rsid w:val="00267B2A"/>
    <w:rsid w:val="00267C02"/>
    <w:rsid w:val="00271D4C"/>
    <w:rsid w:val="00272A16"/>
    <w:rsid w:val="002731EA"/>
    <w:rsid w:val="00274589"/>
    <w:rsid w:val="00274BC1"/>
    <w:rsid w:val="00276350"/>
    <w:rsid w:val="00280953"/>
    <w:rsid w:val="00282840"/>
    <w:rsid w:val="00282C42"/>
    <w:rsid w:val="002834EF"/>
    <w:rsid w:val="002854EE"/>
    <w:rsid w:val="00285A50"/>
    <w:rsid w:val="0028680B"/>
    <w:rsid w:val="00287142"/>
    <w:rsid w:val="00290BAD"/>
    <w:rsid w:val="00290DD8"/>
    <w:rsid w:val="00291335"/>
    <w:rsid w:val="002923EF"/>
    <w:rsid w:val="0029266B"/>
    <w:rsid w:val="00293229"/>
    <w:rsid w:val="002936CE"/>
    <w:rsid w:val="002954B2"/>
    <w:rsid w:val="00297F9D"/>
    <w:rsid w:val="002A01E7"/>
    <w:rsid w:val="002A13F2"/>
    <w:rsid w:val="002A1950"/>
    <w:rsid w:val="002A19EB"/>
    <w:rsid w:val="002A247A"/>
    <w:rsid w:val="002A2708"/>
    <w:rsid w:val="002A45F0"/>
    <w:rsid w:val="002A54AF"/>
    <w:rsid w:val="002A5719"/>
    <w:rsid w:val="002A6019"/>
    <w:rsid w:val="002A6E5E"/>
    <w:rsid w:val="002A730A"/>
    <w:rsid w:val="002A7479"/>
    <w:rsid w:val="002B02D8"/>
    <w:rsid w:val="002B0891"/>
    <w:rsid w:val="002B1D5E"/>
    <w:rsid w:val="002B272E"/>
    <w:rsid w:val="002B3336"/>
    <w:rsid w:val="002B4637"/>
    <w:rsid w:val="002B69CF"/>
    <w:rsid w:val="002B73B4"/>
    <w:rsid w:val="002B7751"/>
    <w:rsid w:val="002C049B"/>
    <w:rsid w:val="002C0C04"/>
    <w:rsid w:val="002C0E85"/>
    <w:rsid w:val="002C16A7"/>
    <w:rsid w:val="002C1A28"/>
    <w:rsid w:val="002C1C2C"/>
    <w:rsid w:val="002C1DD4"/>
    <w:rsid w:val="002C237C"/>
    <w:rsid w:val="002C595C"/>
    <w:rsid w:val="002C5C54"/>
    <w:rsid w:val="002D0EFB"/>
    <w:rsid w:val="002D2812"/>
    <w:rsid w:val="002D2D7A"/>
    <w:rsid w:val="002D3FE6"/>
    <w:rsid w:val="002D4478"/>
    <w:rsid w:val="002D49D7"/>
    <w:rsid w:val="002E0A12"/>
    <w:rsid w:val="002E1072"/>
    <w:rsid w:val="002E3196"/>
    <w:rsid w:val="002E342D"/>
    <w:rsid w:val="002E4AF7"/>
    <w:rsid w:val="002E4C40"/>
    <w:rsid w:val="002E4D1B"/>
    <w:rsid w:val="002E4F34"/>
    <w:rsid w:val="002E6B59"/>
    <w:rsid w:val="002E711F"/>
    <w:rsid w:val="002E7829"/>
    <w:rsid w:val="002F0382"/>
    <w:rsid w:val="002F0FBF"/>
    <w:rsid w:val="002F2538"/>
    <w:rsid w:val="002F2CAF"/>
    <w:rsid w:val="002F2D0F"/>
    <w:rsid w:val="002F2E2D"/>
    <w:rsid w:val="002F34B1"/>
    <w:rsid w:val="002F5257"/>
    <w:rsid w:val="002F554E"/>
    <w:rsid w:val="002F605D"/>
    <w:rsid w:val="002F7650"/>
    <w:rsid w:val="0030011F"/>
    <w:rsid w:val="00300839"/>
    <w:rsid w:val="00300CC7"/>
    <w:rsid w:val="00301E04"/>
    <w:rsid w:val="0030231A"/>
    <w:rsid w:val="00302561"/>
    <w:rsid w:val="00304056"/>
    <w:rsid w:val="00304A62"/>
    <w:rsid w:val="003061C9"/>
    <w:rsid w:val="00306607"/>
    <w:rsid w:val="00311B01"/>
    <w:rsid w:val="00311B4C"/>
    <w:rsid w:val="00313388"/>
    <w:rsid w:val="003135BA"/>
    <w:rsid w:val="00315148"/>
    <w:rsid w:val="003159FE"/>
    <w:rsid w:val="00316C8C"/>
    <w:rsid w:val="00316DC2"/>
    <w:rsid w:val="0031768F"/>
    <w:rsid w:val="00317E19"/>
    <w:rsid w:val="00322139"/>
    <w:rsid w:val="00323270"/>
    <w:rsid w:val="003238BA"/>
    <w:rsid w:val="0032413B"/>
    <w:rsid w:val="00324234"/>
    <w:rsid w:val="00325331"/>
    <w:rsid w:val="00325632"/>
    <w:rsid w:val="00326C1E"/>
    <w:rsid w:val="00326D80"/>
    <w:rsid w:val="00327639"/>
    <w:rsid w:val="00330CF4"/>
    <w:rsid w:val="00331596"/>
    <w:rsid w:val="003323AA"/>
    <w:rsid w:val="00332D7B"/>
    <w:rsid w:val="00333895"/>
    <w:rsid w:val="00333D33"/>
    <w:rsid w:val="00334570"/>
    <w:rsid w:val="00334AE7"/>
    <w:rsid w:val="00335717"/>
    <w:rsid w:val="00337DC4"/>
    <w:rsid w:val="00342258"/>
    <w:rsid w:val="0034227C"/>
    <w:rsid w:val="00342BDF"/>
    <w:rsid w:val="003436C3"/>
    <w:rsid w:val="003437AC"/>
    <w:rsid w:val="00344FBA"/>
    <w:rsid w:val="00345832"/>
    <w:rsid w:val="0034691E"/>
    <w:rsid w:val="00346A92"/>
    <w:rsid w:val="00350070"/>
    <w:rsid w:val="00353A2D"/>
    <w:rsid w:val="00353D27"/>
    <w:rsid w:val="0035637F"/>
    <w:rsid w:val="00356679"/>
    <w:rsid w:val="00362B00"/>
    <w:rsid w:val="00362BC4"/>
    <w:rsid w:val="00364A68"/>
    <w:rsid w:val="0036667A"/>
    <w:rsid w:val="00366EDC"/>
    <w:rsid w:val="00367523"/>
    <w:rsid w:val="003675E6"/>
    <w:rsid w:val="00367F26"/>
    <w:rsid w:val="00372A36"/>
    <w:rsid w:val="00372E0F"/>
    <w:rsid w:val="003733DB"/>
    <w:rsid w:val="003744FA"/>
    <w:rsid w:val="003748EF"/>
    <w:rsid w:val="0037522E"/>
    <w:rsid w:val="00375A3B"/>
    <w:rsid w:val="00375B42"/>
    <w:rsid w:val="00375FB3"/>
    <w:rsid w:val="00376891"/>
    <w:rsid w:val="00377825"/>
    <w:rsid w:val="00377A63"/>
    <w:rsid w:val="00377FF9"/>
    <w:rsid w:val="0038079D"/>
    <w:rsid w:val="00382021"/>
    <w:rsid w:val="003827BB"/>
    <w:rsid w:val="00383D70"/>
    <w:rsid w:val="0038421B"/>
    <w:rsid w:val="00384D30"/>
    <w:rsid w:val="003864A6"/>
    <w:rsid w:val="003867D6"/>
    <w:rsid w:val="00386E7A"/>
    <w:rsid w:val="003876BC"/>
    <w:rsid w:val="00387B78"/>
    <w:rsid w:val="00387F8D"/>
    <w:rsid w:val="003907E9"/>
    <w:rsid w:val="00390C09"/>
    <w:rsid w:val="00393AEC"/>
    <w:rsid w:val="00393C7A"/>
    <w:rsid w:val="003943AF"/>
    <w:rsid w:val="003950C1"/>
    <w:rsid w:val="00396C95"/>
    <w:rsid w:val="00397128"/>
    <w:rsid w:val="00397D5D"/>
    <w:rsid w:val="00397DD8"/>
    <w:rsid w:val="003A0865"/>
    <w:rsid w:val="003A1631"/>
    <w:rsid w:val="003A2D68"/>
    <w:rsid w:val="003A3269"/>
    <w:rsid w:val="003A32DD"/>
    <w:rsid w:val="003A340F"/>
    <w:rsid w:val="003A464A"/>
    <w:rsid w:val="003A55EC"/>
    <w:rsid w:val="003A746A"/>
    <w:rsid w:val="003A7EE5"/>
    <w:rsid w:val="003B034F"/>
    <w:rsid w:val="003B04D5"/>
    <w:rsid w:val="003B1140"/>
    <w:rsid w:val="003B1717"/>
    <w:rsid w:val="003B300B"/>
    <w:rsid w:val="003B3F47"/>
    <w:rsid w:val="003B4D6F"/>
    <w:rsid w:val="003B5AA8"/>
    <w:rsid w:val="003B5F37"/>
    <w:rsid w:val="003B662E"/>
    <w:rsid w:val="003C0719"/>
    <w:rsid w:val="003C0DC6"/>
    <w:rsid w:val="003C121F"/>
    <w:rsid w:val="003C1403"/>
    <w:rsid w:val="003C1CB7"/>
    <w:rsid w:val="003C2014"/>
    <w:rsid w:val="003C2161"/>
    <w:rsid w:val="003C2377"/>
    <w:rsid w:val="003C2C70"/>
    <w:rsid w:val="003C41EF"/>
    <w:rsid w:val="003C4E2D"/>
    <w:rsid w:val="003C5806"/>
    <w:rsid w:val="003D09A2"/>
    <w:rsid w:val="003D0FCB"/>
    <w:rsid w:val="003D1BBF"/>
    <w:rsid w:val="003D2123"/>
    <w:rsid w:val="003D2C94"/>
    <w:rsid w:val="003D38FC"/>
    <w:rsid w:val="003D47B7"/>
    <w:rsid w:val="003D6275"/>
    <w:rsid w:val="003D6AD7"/>
    <w:rsid w:val="003E0A3F"/>
    <w:rsid w:val="003E1D74"/>
    <w:rsid w:val="003E2C27"/>
    <w:rsid w:val="003E3666"/>
    <w:rsid w:val="003E68F7"/>
    <w:rsid w:val="003F1225"/>
    <w:rsid w:val="003F28E4"/>
    <w:rsid w:val="003F28ED"/>
    <w:rsid w:val="003F2AE5"/>
    <w:rsid w:val="003F408A"/>
    <w:rsid w:val="003F499D"/>
    <w:rsid w:val="003F4F43"/>
    <w:rsid w:val="003F7B4D"/>
    <w:rsid w:val="00400293"/>
    <w:rsid w:val="00400EC4"/>
    <w:rsid w:val="004012C1"/>
    <w:rsid w:val="004020BF"/>
    <w:rsid w:val="00402CC3"/>
    <w:rsid w:val="00412119"/>
    <w:rsid w:val="00412F93"/>
    <w:rsid w:val="00413540"/>
    <w:rsid w:val="00413D2A"/>
    <w:rsid w:val="00414597"/>
    <w:rsid w:val="0041609A"/>
    <w:rsid w:val="00416D26"/>
    <w:rsid w:val="00417419"/>
    <w:rsid w:val="004178B0"/>
    <w:rsid w:val="00421630"/>
    <w:rsid w:val="0042189D"/>
    <w:rsid w:val="004236E6"/>
    <w:rsid w:val="00424773"/>
    <w:rsid w:val="004277B8"/>
    <w:rsid w:val="00432087"/>
    <w:rsid w:val="004324F2"/>
    <w:rsid w:val="004325CB"/>
    <w:rsid w:val="00432871"/>
    <w:rsid w:val="00433FD8"/>
    <w:rsid w:val="004341A2"/>
    <w:rsid w:val="00434356"/>
    <w:rsid w:val="0044058F"/>
    <w:rsid w:val="00440F25"/>
    <w:rsid w:val="004416DB"/>
    <w:rsid w:val="004433ED"/>
    <w:rsid w:val="004436FC"/>
    <w:rsid w:val="004442ED"/>
    <w:rsid w:val="00444F6C"/>
    <w:rsid w:val="004459BD"/>
    <w:rsid w:val="00445B37"/>
    <w:rsid w:val="0045184E"/>
    <w:rsid w:val="004518F4"/>
    <w:rsid w:val="00452D13"/>
    <w:rsid w:val="004530B7"/>
    <w:rsid w:val="00454C5A"/>
    <w:rsid w:val="00455651"/>
    <w:rsid w:val="00455879"/>
    <w:rsid w:val="004559EF"/>
    <w:rsid w:val="00457147"/>
    <w:rsid w:val="00457549"/>
    <w:rsid w:val="00462AB1"/>
    <w:rsid w:val="00462EB8"/>
    <w:rsid w:val="0046358F"/>
    <w:rsid w:val="00463B6A"/>
    <w:rsid w:val="00464261"/>
    <w:rsid w:val="004642BC"/>
    <w:rsid w:val="0046449E"/>
    <w:rsid w:val="00464FA6"/>
    <w:rsid w:val="00465AB2"/>
    <w:rsid w:val="00470B80"/>
    <w:rsid w:val="004720AD"/>
    <w:rsid w:val="004730AA"/>
    <w:rsid w:val="00473363"/>
    <w:rsid w:val="004733BB"/>
    <w:rsid w:val="00473766"/>
    <w:rsid w:val="00473C31"/>
    <w:rsid w:val="00473DD9"/>
    <w:rsid w:val="00474DE1"/>
    <w:rsid w:val="00475428"/>
    <w:rsid w:val="00476079"/>
    <w:rsid w:val="004762CB"/>
    <w:rsid w:val="0047678E"/>
    <w:rsid w:val="00476FC8"/>
    <w:rsid w:val="004772D9"/>
    <w:rsid w:val="0047775F"/>
    <w:rsid w:val="004811C9"/>
    <w:rsid w:val="0048195D"/>
    <w:rsid w:val="00481A86"/>
    <w:rsid w:val="00482066"/>
    <w:rsid w:val="0048229C"/>
    <w:rsid w:val="00484960"/>
    <w:rsid w:val="00485FB8"/>
    <w:rsid w:val="00486075"/>
    <w:rsid w:val="00486628"/>
    <w:rsid w:val="004872DA"/>
    <w:rsid w:val="0049077A"/>
    <w:rsid w:val="00490865"/>
    <w:rsid w:val="00491587"/>
    <w:rsid w:val="00492339"/>
    <w:rsid w:val="0049379C"/>
    <w:rsid w:val="00493AC1"/>
    <w:rsid w:val="00495E9A"/>
    <w:rsid w:val="0049796F"/>
    <w:rsid w:val="004A02A2"/>
    <w:rsid w:val="004A3314"/>
    <w:rsid w:val="004A409D"/>
    <w:rsid w:val="004A416F"/>
    <w:rsid w:val="004A5B44"/>
    <w:rsid w:val="004A5FC5"/>
    <w:rsid w:val="004B095C"/>
    <w:rsid w:val="004B1772"/>
    <w:rsid w:val="004B287A"/>
    <w:rsid w:val="004B2A3E"/>
    <w:rsid w:val="004B2F91"/>
    <w:rsid w:val="004B334F"/>
    <w:rsid w:val="004B3834"/>
    <w:rsid w:val="004B5EF4"/>
    <w:rsid w:val="004B70D7"/>
    <w:rsid w:val="004B7953"/>
    <w:rsid w:val="004C1E60"/>
    <w:rsid w:val="004C352A"/>
    <w:rsid w:val="004C4022"/>
    <w:rsid w:val="004C4C34"/>
    <w:rsid w:val="004C5447"/>
    <w:rsid w:val="004C5769"/>
    <w:rsid w:val="004C5918"/>
    <w:rsid w:val="004C7677"/>
    <w:rsid w:val="004C7CE3"/>
    <w:rsid w:val="004D0111"/>
    <w:rsid w:val="004D15A0"/>
    <w:rsid w:val="004D17B2"/>
    <w:rsid w:val="004D232E"/>
    <w:rsid w:val="004D278F"/>
    <w:rsid w:val="004D2BA3"/>
    <w:rsid w:val="004D2BFE"/>
    <w:rsid w:val="004D2F2F"/>
    <w:rsid w:val="004D347C"/>
    <w:rsid w:val="004D422B"/>
    <w:rsid w:val="004D561F"/>
    <w:rsid w:val="004D5EBC"/>
    <w:rsid w:val="004D5EF6"/>
    <w:rsid w:val="004D6320"/>
    <w:rsid w:val="004D6BD4"/>
    <w:rsid w:val="004E1784"/>
    <w:rsid w:val="004E1790"/>
    <w:rsid w:val="004E2510"/>
    <w:rsid w:val="004E382E"/>
    <w:rsid w:val="004E4DFA"/>
    <w:rsid w:val="004E563A"/>
    <w:rsid w:val="004E63F4"/>
    <w:rsid w:val="004F0939"/>
    <w:rsid w:val="004F0FD6"/>
    <w:rsid w:val="004F1CAD"/>
    <w:rsid w:val="004F2978"/>
    <w:rsid w:val="004F4091"/>
    <w:rsid w:val="004F47F6"/>
    <w:rsid w:val="004F5788"/>
    <w:rsid w:val="004F59E1"/>
    <w:rsid w:val="004F68DD"/>
    <w:rsid w:val="004F6B97"/>
    <w:rsid w:val="00501AD8"/>
    <w:rsid w:val="0050227D"/>
    <w:rsid w:val="00502E39"/>
    <w:rsid w:val="00504FF3"/>
    <w:rsid w:val="00506AF7"/>
    <w:rsid w:val="00511E90"/>
    <w:rsid w:val="00512DD6"/>
    <w:rsid w:val="00513F97"/>
    <w:rsid w:val="0051473A"/>
    <w:rsid w:val="00515413"/>
    <w:rsid w:val="00515E88"/>
    <w:rsid w:val="00517155"/>
    <w:rsid w:val="0052012D"/>
    <w:rsid w:val="00520A14"/>
    <w:rsid w:val="00522FAC"/>
    <w:rsid w:val="00522FF2"/>
    <w:rsid w:val="00523527"/>
    <w:rsid w:val="00523701"/>
    <w:rsid w:val="00524264"/>
    <w:rsid w:val="005310ED"/>
    <w:rsid w:val="00531279"/>
    <w:rsid w:val="00532294"/>
    <w:rsid w:val="005329C2"/>
    <w:rsid w:val="00534079"/>
    <w:rsid w:val="00535A07"/>
    <w:rsid w:val="00536C14"/>
    <w:rsid w:val="00540D9B"/>
    <w:rsid w:val="00541FE6"/>
    <w:rsid w:val="005435F7"/>
    <w:rsid w:val="00543D00"/>
    <w:rsid w:val="00544525"/>
    <w:rsid w:val="00544F2F"/>
    <w:rsid w:val="00544FAE"/>
    <w:rsid w:val="00546287"/>
    <w:rsid w:val="00546AA5"/>
    <w:rsid w:val="005474EB"/>
    <w:rsid w:val="00551AA5"/>
    <w:rsid w:val="00552DE4"/>
    <w:rsid w:val="005550AB"/>
    <w:rsid w:val="00555736"/>
    <w:rsid w:val="00556410"/>
    <w:rsid w:val="0055646D"/>
    <w:rsid w:val="00556E7F"/>
    <w:rsid w:val="0055739A"/>
    <w:rsid w:val="00557B6E"/>
    <w:rsid w:val="00561129"/>
    <w:rsid w:val="00561C63"/>
    <w:rsid w:val="00562B45"/>
    <w:rsid w:val="005658CE"/>
    <w:rsid w:val="00567336"/>
    <w:rsid w:val="00567EBC"/>
    <w:rsid w:val="00570A6E"/>
    <w:rsid w:val="00571308"/>
    <w:rsid w:val="00571BBB"/>
    <w:rsid w:val="00572302"/>
    <w:rsid w:val="00572947"/>
    <w:rsid w:val="00573262"/>
    <w:rsid w:val="005738CD"/>
    <w:rsid w:val="005739D1"/>
    <w:rsid w:val="00574902"/>
    <w:rsid w:val="005756C2"/>
    <w:rsid w:val="00576C75"/>
    <w:rsid w:val="005778B6"/>
    <w:rsid w:val="00577EF6"/>
    <w:rsid w:val="00580937"/>
    <w:rsid w:val="00580961"/>
    <w:rsid w:val="0058230E"/>
    <w:rsid w:val="00582777"/>
    <w:rsid w:val="00583E0D"/>
    <w:rsid w:val="00583F3F"/>
    <w:rsid w:val="00584180"/>
    <w:rsid w:val="0058418C"/>
    <w:rsid w:val="005860C5"/>
    <w:rsid w:val="00586771"/>
    <w:rsid w:val="00586E77"/>
    <w:rsid w:val="0058762B"/>
    <w:rsid w:val="00587706"/>
    <w:rsid w:val="00587C18"/>
    <w:rsid w:val="0059004D"/>
    <w:rsid w:val="0059039B"/>
    <w:rsid w:val="00590A76"/>
    <w:rsid w:val="00591235"/>
    <w:rsid w:val="00591628"/>
    <w:rsid w:val="0059170C"/>
    <w:rsid w:val="00594290"/>
    <w:rsid w:val="005951FD"/>
    <w:rsid w:val="00596A7D"/>
    <w:rsid w:val="0059709B"/>
    <w:rsid w:val="00597A13"/>
    <w:rsid w:val="005A0510"/>
    <w:rsid w:val="005A157F"/>
    <w:rsid w:val="005A1A78"/>
    <w:rsid w:val="005A240A"/>
    <w:rsid w:val="005A24AE"/>
    <w:rsid w:val="005A394C"/>
    <w:rsid w:val="005A45CD"/>
    <w:rsid w:val="005A473E"/>
    <w:rsid w:val="005A49A6"/>
    <w:rsid w:val="005A5071"/>
    <w:rsid w:val="005A5BA6"/>
    <w:rsid w:val="005A6F4C"/>
    <w:rsid w:val="005A7281"/>
    <w:rsid w:val="005A75F7"/>
    <w:rsid w:val="005B1A59"/>
    <w:rsid w:val="005B1BDA"/>
    <w:rsid w:val="005B1E7D"/>
    <w:rsid w:val="005B20BC"/>
    <w:rsid w:val="005B2BE1"/>
    <w:rsid w:val="005B44A4"/>
    <w:rsid w:val="005B485B"/>
    <w:rsid w:val="005B4B2E"/>
    <w:rsid w:val="005B555A"/>
    <w:rsid w:val="005B5B99"/>
    <w:rsid w:val="005B5EAB"/>
    <w:rsid w:val="005C053C"/>
    <w:rsid w:val="005C0DF9"/>
    <w:rsid w:val="005C107F"/>
    <w:rsid w:val="005C48A5"/>
    <w:rsid w:val="005C5346"/>
    <w:rsid w:val="005C64B4"/>
    <w:rsid w:val="005D1CBE"/>
    <w:rsid w:val="005D294C"/>
    <w:rsid w:val="005D2A73"/>
    <w:rsid w:val="005D3052"/>
    <w:rsid w:val="005D3249"/>
    <w:rsid w:val="005D4AE9"/>
    <w:rsid w:val="005D4C62"/>
    <w:rsid w:val="005D5597"/>
    <w:rsid w:val="005D6C64"/>
    <w:rsid w:val="005D7350"/>
    <w:rsid w:val="005E003E"/>
    <w:rsid w:val="005E2B1A"/>
    <w:rsid w:val="005E2B79"/>
    <w:rsid w:val="005E3A99"/>
    <w:rsid w:val="005F0939"/>
    <w:rsid w:val="005F0F69"/>
    <w:rsid w:val="005F132B"/>
    <w:rsid w:val="005F13A1"/>
    <w:rsid w:val="005F45A8"/>
    <w:rsid w:val="005F4B7D"/>
    <w:rsid w:val="005F5496"/>
    <w:rsid w:val="005F5E00"/>
    <w:rsid w:val="005F65DE"/>
    <w:rsid w:val="005F7017"/>
    <w:rsid w:val="00601793"/>
    <w:rsid w:val="00602136"/>
    <w:rsid w:val="006024CB"/>
    <w:rsid w:val="00602A76"/>
    <w:rsid w:val="00602E3A"/>
    <w:rsid w:val="00604636"/>
    <w:rsid w:val="00605536"/>
    <w:rsid w:val="00605B6C"/>
    <w:rsid w:val="00606F16"/>
    <w:rsid w:val="006076C7"/>
    <w:rsid w:val="00611553"/>
    <w:rsid w:val="00615C7E"/>
    <w:rsid w:val="00620242"/>
    <w:rsid w:val="00623977"/>
    <w:rsid w:val="006260A0"/>
    <w:rsid w:val="00626A03"/>
    <w:rsid w:val="006311A1"/>
    <w:rsid w:val="006314B2"/>
    <w:rsid w:val="00631B39"/>
    <w:rsid w:val="00631C17"/>
    <w:rsid w:val="00632C86"/>
    <w:rsid w:val="00634644"/>
    <w:rsid w:val="006353A0"/>
    <w:rsid w:val="00635D81"/>
    <w:rsid w:val="006379A5"/>
    <w:rsid w:val="0064018F"/>
    <w:rsid w:val="00641027"/>
    <w:rsid w:val="006420A0"/>
    <w:rsid w:val="00642FD9"/>
    <w:rsid w:val="00644A96"/>
    <w:rsid w:val="0064564C"/>
    <w:rsid w:val="00645B6D"/>
    <w:rsid w:val="00645CB2"/>
    <w:rsid w:val="00646552"/>
    <w:rsid w:val="00646BD9"/>
    <w:rsid w:val="006475B2"/>
    <w:rsid w:val="00647BA7"/>
    <w:rsid w:val="00652057"/>
    <w:rsid w:val="00652F08"/>
    <w:rsid w:val="00654B2D"/>
    <w:rsid w:val="00654C10"/>
    <w:rsid w:val="00660AF7"/>
    <w:rsid w:val="00661ED4"/>
    <w:rsid w:val="00662590"/>
    <w:rsid w:val="00662968"/>
    <w:rsid w:val="00662AEB"/>
    <w:rsid w:val="00662CF1"/>
    <w:rsid w:val="00664006"/>
    <w:rsid w:val="00664A7E"/>
    <w:rsid w:val="00664D47"/>
    <w:rsid w:val="00666CA9"/>
    <w:rsid w:val="00667282"/>
    <w:rsid w:val="006714D6"/>
    <w:rsid w:val="00671769"/>
    <w:rsid w:val="006724BD"/>
    <w:rsid w:val="00673C93"/>
    <w:rsid w:val="00673F21"/>
    <w:rsid w:val="00674C9C"/>
    <w:rsid w:val="00680CA9"/>
    <w:rsid w:val="0068117B"/>
    <w:rsid w:val="006811DD"/>
    <w:rsid w:val="0068224C"/>
    <w:rsid w:val="00683FE8"/>
    <w:rsid w:val="0068601E"/>
    <w:rsid w:val="006869EB"/>
    <w:rsid w:val="00686C69"/>
    <w:rsid w:val="006916C5"/>
    <w:rsid w:val="00691D00"/>
    <w:rsid w:val="006924FA"/>
    <w:rsid w:val="0069631D"/>
    <w:rsid w:val="0069635D"/>
    <w:rsid w:val="0069692C"/>
    <w:rsid w:val="006A1EF4"/>
    <w:rsid w:val="006A53E0"/>
    <w:rsid w:val="006A5897"/>
    <w:rsid w:val="006A61F4"/>
    <w:rsid w:val="006A646B"/>
    <w:rsid w:val="006A64CA"/>
    <w:rsid w:val="006A7AF0"/>
    <w:rsid w:val="006A7BA5"/>
    <w:rsid w:val="006B0C2E"/>
    <w:rsid w:val="006B1F0F"/>
    <w:rsid w:val="006B1FE2"/>
    <w:rsid w:val="006B2FCC"/>
    <w:rsid w:val="006B4377"/>
    <w:rsid w:val="006B7654"/>
    <w:rsid w:val="006B79D3"/>
    <w:rsid w:val="006C0ECC"/>
    <w:rsid w:val="006C137E"/>
    <w:rsid w:val="006C14D7"/>
    <w:rsid w:val="006C1DFF"/>
    <w:rsid w:val="006C20B0"/>
    <w:rsid w:val="006C4850"/>
    <w:rsid w:val="006C498E"/>
    <w:rsid w:val="006C5404"/>
    <w:rsid w:val="006C5706"/>
    <w:rsid w:val="006C71A4"/>
    <w:rsid w:val="006D034C"/>
    <w:rsid w:val="006D4062"/>
    <w:rsid w:val="006D4FEB"/>
    <w:rsid w:val="006D5707"/>
    <w:rsid w:val="006D5916"/>
    <w:rsid w:val="006D61B9"/>
    <w:rsid w:val="006D64BC"/>
    <w:rsid w:val="006D6EB5"/>
    <w:rsid w:val="006D7A43"/>
    <w:rsid w:val="006E02A5"/>
    <w:rsid w:val="006E32C7"/>
    <w:rsid w:val="006E406F"/>
    <w:rsid w:val="006F0B81"/>
    <w:rsid w:val="006F1D98"/>
    <w:rsid w:val="006F1FA3"/>
    <w:rsid w:val="006F469B"/>
    <w:rsid w:val="006F4E64"/>
    <w:rsid w:val="006F5205"/>
    <w:rsid w:val="006F583E"/>
    <w:rsid w:val="006F6BE0"/>
    <w:rsid w:val="006F7E13"/>
    <w:rsid w:val="0070100C"/>
    <w:rsid w:val="00703093"/>
    <w:rsid w:val="00705110"/>
    <w:rsid w:val="007058D6"/>
    <w:rsid w:val="00706115"/>
    <w:rsid w:val="00706506"/>
    <w:rsid w:val="007076C4"/>
    <w:rsid w:val="00710347"/>
    <w:rsid w:val="0071076D"/>
    <w:rsid w:val="0071143F"/>
    <w:rsid w:val="007128BE"/>
    <w:rsid w:val="00713236"/>
    <w:rsid w:val="00713EBC"/>
    <w:rsid w:val="007148D0"/>
    <w:rsid w:val="0071496E"/>
    <w:rsid w:val="007149A3"/>
    <w:rsid w:val="00725B7B"/>
    <w:rsid w:val="0072662A"/>
    <w:rsid w:val="00726830"/>
    <w:rsid w:val="00726C1D"/>
    <w:rsid w:val="00726FF8"/>
    <w:rsid w:val="00727E69"/>
    <w:rsid w:val="0073171C"/>
    <w:rsid w:val="0073205A"/>
    <w:rsid w:val="00732092"/>
    <w:rsid w:val="00732B17"/>
    <w:rsid w:val="00732D7E"/>
    <w:rsid w:val="00732FAF"/>
    <w:rsid w:val="007332E2"/>
    <w:rsid w:val="00733C90"/>
    <w:rsid w:val="00734CCE"/>
    <w:rsid w:val="00735117"/>
    <w:rsid w:val="007369C4"/>
    <w:rsid w:val="00736CC8"/>
    <w:rsid w:val="00740167"/>
    <w:rsid w:val="0074160F"/>
    <w:rsid w:val="00743238"/>
    <w:rsid w:val="00743729"/>
    <w:rsid w:val="00745C39"/>
    <w:rsid w:val="00746059"/>
    <w:rsid w:val="00747ED6"/>
    <w:rsid w:val="00750105"/>
    <w:rsid w:val="007508F9"/>
    <w:rsid w:val="00750A15"/>
    <w:rsid w:val="00751BD3"/>
    <w:rsid w:val="00751F8F"/>
    <w:rsid w:val="007521CC"/>
    <w:rsid w:val="00752C52"/>
    <w:rsid w:val="00752E3A"/>
    <w:rsid w:val="007534F8"/>
    <w:rsid w:val="0075455E"/>
    <w:rsid w:val="00754ECB"/>
    <w:rsid w:val="007571F2"/>
    <w:rsid w:val="00757844"/>
    <w:rsid w:val="00757D90"/>
    <w:rsid w:val="00761C41"/>
    <w:rsid w:val="007627B8"/>
    <w:rsid w:val="00762A2E"/>
    <w:rsid w:val="00762ABA"/>
    <w:rsid w:val="0076326F"/>
    <w:rsid w:val="00763D6B"/>
    <w:rsid w:val="00764C86"/>
    <w:rsid w:val="00765737"/>
    <w:rsid w:val="0076663D"/>
    <w:rsid w:val="00766767"/>
    <w:rsid w:val="007675E0"/>
    <w:rsid w:val="0076767C"/>
    <w:rsid w:val="00770825"/>
    <w:rsid w:val="00770B14"/>
    <w:rsid w:val="00771AB2"/>
    <w:rsid w:val="00772145"/>
    <w:rsid w:val="007725E1"/>
    <w:rsid w:val="00772C59"/>
    <w:rsid w:val="00772EBE"/>
    <w:rsid w:val="00773205"/>
    <w:rsid w:val="00774677"/>
    <w:rsid w:val="00774AF0"/>
    <w:rsid w:val="007755A3"/>
    <w:rsid w:val="007757FB"/>
    <w:rsid w:val="00775CB3"/>
    <w:rsid w:val="00776E37"/>
    <w:rsid w:val="00777D45"/>
    <w:rsid w:val="007809A9"/>
    <w:rsid w:val="00782EDE"/>
    <w:rsid w:val="00784A8C"/>
    <w:rsid w:val="00784BB5"/>
    <w:rsid w:val="00785BDF"/>
    <w:rsid w:val="00786FD4"/>
    <w:rsid w:val="00790236"/>
    <w:rsid w:val="00791AA4"/>
    <w:rsid w:val="007926B4"/>
    <w:rsid w:val="00793BFB"/>
    <w:rsid w:val="00794B33"/>
    <w:rsid w:val="0079514B"/>
    <w:rsid w:val="007955BA"/>
    <w:rsid w:val="00796355"/>
    <w:rsid w:val="00797B43"/>
    <w:rsid w:val="007A00DD"/>
    <w:rsid w:val="007A0AE0"/>
    <w:rsid w:val="007A3F72"/>
    <w:rsid w:val="007A527C"/>
    <w:rsid w:val="007A53E5"/>
    <w:rsid w:val="007A5D84"/>
    <w:rsid w:val="007A6DE1"/>
    <w:rsid w:val="007A7071"/>
    <w:rsid w:val="007A7B82"/>
    <w:rsid w:val="007B0B5E"/>
    <w:rsid w:val="007B1499"/>
    <w:rsid w:val="007B3B6F"/>
    <w:rsid w:val="007B480B"/>
    <w:rsid w:val="007B4C30"/>
    <w:rsid w:val="007B50B2"/>
    <w:rsid w:val="007B6496"/>
    <w:rsid w:val="007C03A3"/>
    <w:rsid w:val="007C0F22"/>
    <w:rsid w:val="007C111B"/>
    <w:rsid w:val="007C193F"/>
    <w:rsid w:val="007C1B4C"/>
    <w:rsid w:val="007C1E0E"/>
    <w:rsid w:val="007C5374"/>
    <w:rsid w:val="007C717A"/>
    <w:rsid w:val="007D03CA"/>
    <w:rsid w:val="007D1E5D"/>
    <w:rsid w:val="007D1F11"/>
    <w:rsid w:val="007D2755"/>
    <w:rsid w:val="007D2D64"/>
    <w:rsid w:val="007D3DC9"/>
    <w:rsid w:val="007D424D"/>
    <w:rsid w:val="007D46DB"/>
    <w:rsid w:val="007D5A4C"/>
    <w:rsid w:val="007D66EB"/>
    <w:rsid w:val="007D6851"/>
    <w:rsid w:val="007E18A9"/>
    <w:rsid w:val="007E2A22"/>
    <w:rsid w:val="007E2CC9"/>
    <w:rsid w:val="007E2D61"/>
    <w:rsid w:val="007E3282"/>
    <w:rsid w:val="007E37A1"/>
    <w:rsid w:val="007E38FD"/>
    <w:rsid w:val="007E3C64"/>
    <w:rsid w:val="007E4348"/>
    <w:rsid w:val="007E4CC7"/>
    <w:rsid w:val="007E4EE1"/>
    <w:rsid w:val="007E5513"/>
    <w:rsid w:val="007E65F0"/>
    <w:rsid w:val="007E6887"/>
    <w:rsid w:val="007E6A25"/>
    <w:rsid w:val="007E711B"/>
    <w:rsid w:val="007F1A3E"/>
    <w:rsid w:val="007F2A0E"/>
    <w:rsid w:val="007F3103"/>
    <w:rsid w:val="007F35C8"/>
    <w:rsid w:val="007F49C7"/>
    <w:rsid w:val="007F4B4F"/>
    <w:rsid w:val="007F4BD3"/>
    <w:rsid w:val="007F4D15"/>
    <w:rsid w:val="007F4F9E"/>
    <w:rsid w:val="007F6A03"/>
    <w:rsid w:val="007F7EF2"/>
    <w:rsid w:val="008009B8"/>
    <w:rsid w:val="008013C2"/>
    <w:rsid w:val="008015ED"/>
    <w:rsid w:val="008016D4"/>
    <w:rsid w:val="00802FE4"/>
    <w:rsid w:val="008051A1"/>
    <w:rsid w:val="00805C1E"/>
    <w:rsid w:val="00810E6C"/>
    <w:rsid w:val="008114CA"/>
    <w:rsid w:val="008137C1"/>
    <w:rsid w:val="0081477D"/>
    <w:rsid w:val="00815B5F"/>
    <w:rsid w:val="00815DDB"/>
    <w:rsid w:val="00816140"/>
    <w:rsid w:val="00816468"/>
    <w:rsid w:val="00817284"/>
    <w:rsid w:val="00817E22"/>
    <w:rsid w:val="008200B9"/>
    <w:rsid w:val="0082047E"/>
    <w:rsid w:val="00820B1E"/>
    <w:rsid w:val="00821976"/>
    <w:rsid w:val="00821AC2"/>
    <w:rsid w:val="00821AF2"/>
    <w:rsid w:val="00824003"/>
    <w:rsid w:val="00824136"/>
    <w:rsid w:val="008241C6"/>
    <w:rsid w:val="00824321"/>
    <w:rsid w:val="00825067"/>
    <w:rsid w:val="008251BD"/>
    <w:rsid w:val="008255B9"/>
    <w:rsid w:val="0083111E"/>
    <w:rsid w:val="00833312"/>
    <w:rsid w:val="0083391A"/>
    <w:rsid w:val="008339C6"/>
    <w:rsid w:val="00834F2A"/>
    <w:rsid w:val="0083530C"/>
    <w:rsid w:val="0083653E"/>
    <w:rsid w:val="008366DC"/>
    <w:rsid w:val="008367B8"/>
    <w:rsid w:val="0083779B"/>
    <w:rsid w:val="00837A89"/>
    <w:rsid w:val="0084017D"/>
    <w:rsid w:val="00841C3A"/>
    <w:rsid w:val="00842BA0"/>
    <w:rsid w:val="00846062"/>
    <w:rsid w:val="008463E6"/>
    <w:rsid w:val="0084665B"/>
    <w:rsid w:val="00850DE6"/>
    <w:rsid w:val="00852C60"/>
    <w:rsid w:val="0085319A"/>
    <w:rsid w:val="00853A65"/>
    <w:rsid w:val="008542AA"/>
    <w:rsid w:val="00855D28"/>
    <w:rsid w:val="008572C1"/>
    <w:rsid w:val="00857498"/>
    <w:rsid w:val="0086102A"/>
    <w:rsid w:val="00861682"/>
    <w:rsid w:val="0086246C"/>
    <w:rsid w:val="00862B22"/>
    <w:rsid w:val="00864AB1"/>
    <w:rsid w:val="00866262"/>
    <w:rsid w:val="00866C15"/>
    <w:rsid w:val="008708DF"/>
    <w:rsid w:val="00870CCD"/>
    <w:rsid w:val="0087284C"/>
    <w:rsid w:val="00873AEB"/>
    <w:rsid w:val="00873C19"/>
    <w:rsid w:val="008746BE"/>
    <w:rsid w:val="00875395"/>
    <w:rsid w:val="008763AE"/>
    <w:rsid w:val="00876417"/>
    <w:rsid w:val="0087750A"/>
    <w:rsid w:val="00880C95"/>
    <w:rsid w:val="00880FE1"/>
    <w:rsid w:val="00882024"/>
    <w:rsid w:val="00883986"/>
    <w:rsid w:val="00883B1E"/>
    <w:rsid w:val="00884199"/>
    <w:rsid w:val="0088496A"/>
    <w:rsid w:val="00886372"/>
    <w:rsid w:val="008874ED"/>
    <w:rsid w:val="00887774"/>
    <w:rsid w:val="0089080F"/>
    <w:rsid w:val="0089114E"/>
    <w:rsid w:val="00891847"/>
    <w:rsid w:val="00893898"/>
    <w:rsid w:val="00894495"/>
    <w:rsid w:val="00896817"/>
    <w:rsid w:val="00896E4E"/>
    <w:rsid w:val="00897F80"/>
    <w:rsid w:val="008A4277"/>
    <w:rsid w:val="008A4A0D"/>
    <w:rsid w:val="008A6966"/>
    <w:rsid w:val="008A6BA1"/>
    <w:rsid w:val="008A7016"/>
    <w:rsid w:val="008A7056"/>
    <w:rsid w:val="008A7542"/>
    <w:rsid w:val="008A7728"/>
    <w:rsid w:val="008A78D3"/>
    <w:rsid w:val="008A7A72"/>
    <w:rsid w:val="008B0DCF"/>
    <w:rsid w:val="008B14CE"/>
    <w:rsid w:val="008B1F17"/>
    <w:rsid w:val="008B28C3"/>
    <w:rsid w:val="008B35B0"/>
    <w:rsid w:val="008B4082"/>
    <w:rsid w:val="008B4A97"/>
    <w:rsid w:val="008B520C"/>
    <w:rsid w:val="008B72B2"/>
    <w:rsid w:val="008C01B4"/>
    <w:rsid w:val="008C1071"/>
    <w:rsid w:val="008C1452"/>
    <w:rsid w:val="008C1622"/>
    <w:rsid w:val="008C360A"/>
    <w:rsid w:val="008C3A69"/>
    <w:rsid w:val="008C3CB3"/>
    <w:rsid w:val="008C4457"/>
    <w:rsid w:val="008C4C6B"/>
    <w:rsid w:val="008C511D"/>
    <w:rsid w:val="008C5404"/>
    <w:rsid w:val="008C5588"/>
    <w:rsid w:val="008C5857"/>
    <w:rsid w:val="008D030F"/>
    <w:rsid w:val="008D160B"/>
    <w:rsid w:val="008D1DF9"/>
    <w:rsid w:val="008D3947"/>
    <w:rsid w:val="008D3F56"/>
    <w:rsid w:val="008D55B7"/>
    <w:rsid w:val="008E0BCB"/>
    <w:rsid w:val="008E106F"/>
    <w:rsid w:val="008E1241"/>
    <w:rsid w:val="008E20DC"/>
    <w:rsid w:val="008E23DC"/>
    <w:rsid w:val="008E2A68"/>
    <w:rsid w:val="008E2DAC"/>
    <w:rsid w:val="008E33D1"/>
    <w:rsid w:val="008E3629"/>
    <w:rsid w:val="008E3811"/>
    <w:rsid w:val="008E5CC2"/>
    <w:rsid w:val="008E6002"/>
    <w:rsid w:val="008E6A71"/>
    <w:rsid w:val="008E70FA"/>
    <w:rsid w:val="008F097E"/>
    <w:rsid w:val="008F0B29"/>
    <w:rsid w:val="008F495E"/>
    <w:rsid w:val="008F6A3F"/>
    <w:rsid w:val="009010D1"/>
    <w:rsid w:val="00901412"/>
    <w:rsid w:val="0090204D"/>
    <w:rsid w:val="00902971"/>
    <w:rsid w:val="00902D50"/>
    <w:rsid w:val="0090312D"/>
    <w:rsid w:val="00903FE9"/>
    <w:rsid w:val="00904691"/>
    <w:rsid w:val="00906DBB"/>
    <w:rsid w:val="00907DFD"/>
    <w:rsid w:val="00911D20"/>
    <w:rsid w:val="00912083"/>
    <w:rsid w:val="00912222"/>
    <w:rsid w:val="00913053"/>
    <w:rsid w:val="00915EFE"/>
    <w:rsid w:val="00916170"/>
    <w:rsid w:val="0091631B"/>
    <w:rsid w:val="0091726D"/>
    <w:rsid w:val="00917E44"/>
    <w:rsid w:val="0092223F"/>
    <w:rsid w:val="00922816"/>
    <w:rsid w:val="009228EB"/>
    <w:rsid w:val="00923FAD"/>
    <w:rsid w:val="00924113"/>
    <w:rsid w:val="0092420D"/>
    <w:rsid w:val="00924CCC"/>
    <w:rsid w:val="00926837"/>
    <w:rsid w:val="009271A2"/>
    <w:rsid w:val="00927B0C"/>
    <w:rsid w:val="00930D63"/>
    <w:rsid w:val="00931CBF"/>
    <w:rsid w:val="009320E1"/>
    <w:rsid w:val="0093260E"/>
    <w:rsid w:val="00934324"/>
    <w:rsid w:val="009346D3"/>
    <w:rsid w:val="00937536"/>
    <w:rsid w:val="00937780"/>
    <w:rsid w:val="00940BCA"/>
    <w:rsid w:val="00940C19"/>
    <w:rsid w:val="00941919"/>
    <w:rsid w:val="00941AE4"/>
    <w:rsid w:val="0094449F"/>
    <w:rsid w:val="009449C9"/>
    <w:rsid w:val="009451B8"/>
    <w:rsid w:val="009467D2"/>
    <w:rsid w:val="009511C6"/>
    <w:rsid w:val="009511E7"/>
    <w:rsid w:val="00951870"/>
    <w:rsid w:val="00952762"/>
    <w:rsid w:val="0095284E"/>
    <w:rsid w:val="00953F14"/>
    <w:rsid w:val="00955CBA"/>
    <w:rsid w:val="009565FA"/>
    <w:rsid w:val="00960997"/>
    <w:rsid w:val="00963F46"/>
    <w:rsid w:val="00964465"/>
    <w:rsid w:val="00965069"/>
    <w:rsid w:val="009653DC"/>
    <w:rsid w:val="0096544C"/>
    <w:rsid w:val="0096611B"/>
    <w:rsid w:val="0097042F"/>
    <w:rsid w:val="00970A35"/>
    <w:rsid w:val="00970CAD"/>
    <w:rsid w:val="00971D29"/>
    <w:rsid w:val="00972FFA"/>
    <w:rsid w:val="009733B2"/>
    <w:rsid w:val="00973665"/>
    <w:rsid w:val="00975722"/>
    <w:rsid w:val="00976975"/>
    <w:rsid w:val="00976B91"/>
    <w:rsid w:val="00980277"/>
    <w:rsid w:val="00980416"/>
    <w:rsid w:val="00981114"/>
    <w:rsid w:val="00981F56"/>
    <w:rsid w:val="009840AE"/>
    <w:rsid w:val="00985004"/>
    <w:rsid w:val="009859E8"/>
    <w:rsid w:val="00985B1D"/>
    <w:rsid w:val="00987FA5"/>
    <w:rsid w:val="00990000"/>
    <w:rsid w:val="00991430"/>
    <w:rsid w:val="00991C59"/>
    <w:rsid w:val="00993302"/>
    <w:rsid w:val="00993A47"/>
    <w:rsid w:val="009948B2"/>
    <w:rsid w:val="0099785E"/>
    <w:rsid w:val="00997E7B"/>
    <w:rsid w:val="009A18FB"/>
    <w:rsid w:val="009A2A59"/>
    <w:rsid w:val="009A4490"/>
    <w:rsid w:val="009A4B25"/>
    <w:rsid w:val="009A4F40"/>
    <w:rsid w:val="009A5791"/>
    <w:rsid w:val="009A5812"/>
    <w:rsid w:val="009A5A2A"/>
    <w:rsid w:val="009A61F0"/>
    <w:rsid w:val="009A69AC"/>
    <w:rsid w:val="009A6C1F"/>
    <w:rsid w:val="009A6D55"/>
    <w:rsid w:val="009B1885"/>
    <w:rsid w:val="009B1C1F"/>
    <w:rsid w:val="009B1CEC"/>
    <w:rsid w:val="009B2706"/>
    <w:rsid w:val="009B2837"/>
    <w:rsid w:val="009B30FE"/>
    <w:rsid w:val="009B4D20"/>
    <w:rsid w:val="009B5C15"/>
    <w:rsid w:val="009B67AE"/>
    <w:rsid w:val="009C0E68"/>
    <w:rsid w:val="009C2280"/>
    <w:rsid w:val="009C288C"/>
    <w:rsid w:val="009C3F2C"/>
    <w:rsid w:val="009C40D7"/>
    <w:rsid w:val="009C4152"/>
    <w:rsid w:val="009C58C2"/>
    <w:rsid w:val="009C5ECB"/>
    <w:rsid w:val="009C6024"/>
    <w:rsid w:val="009C7118"/>
    <w:rsid w:val="009C74E4"/>
    <w:rsid w:val="009D0260"/>
    <w:rsid w:val="009D04E9"/>
    <w:rsid w:val="009D0742"/>
    <w:rsid w:val="009D0CF8"/>
    <w:rsid w:val="009D1CE6"/>
    <w:rsid w:val="009D2807"/>
    <w:rsid w:val="009D3DFD"/>
    <w:rsid w:val="009D3FB8"/>
    <w:rsid w:val="009D5D2F"/>
    <w:rsid w:val="009D6493"/>
    <w:rsid w:val="009D6700"/>
    <w:rsid w:val="009D6BCD"/>
    <w:rsid w:val="009E068D"/>
    <w:rsid w:val="009E08E1"/>
    <w:rsid w:val="009E09AE"/>
    <w:rsid w:val="009E2B8C"/>
    <w:rsid w:val="009E33C1"/>
    <w:rsid w:val="009E377E"/>
    <w:rsid w:val="009E41B1"/>
    <w:rsid w:val="009E690F"/>
    <w:rsid w:val="009E70C8"/>
    <w:rsid w:val="009E70CD"/>
    <w:rsid w:val="009E7582"/>
    <w:rsid w:val="009E75FF"/>
    <w:rsid w:val="009F1FA2"/>
    <w:rsid w:val="009F2F9A"/>
    <w:rsid w:val="009F5A49"/>
    <w:rsid w:val="009F5B75"/>
    <w:rsid w:val="009F62C9"/>
    <w:rsid w:val="009F6713"/>
    <w:rsid w:val="009F73BF"/>
    <w:rsid w:val="00A00311"/>
    <w:rsid w:val="00A01450"/>
    <w:rsid w:val="00A0149E"/>
    <w:rsid w:val="00A019A0"/>
    <w:rsid w:val="00A0212A"/>
    <w:rsid w:val="00A023D3"/>
    <w:rsid w:val="00A029D9"/>
    <w:rsid w:val="00A03B6D"/>
    <w:rsid w:val="00A04729"/>
    <w:rsid w:val="00A04E09"/>
    <w:rsid w:val="00A05940"/>
    <w:rsid w:val="00A07566"/>
    <w:rsid w:val="00A128CB"/>
    <w:rsid w:val="00A12DB5"/>
    <w:rsid w:val="00A13D5B"/>
    <w:rsid w:val="00A13F2F"/>
    <w:rsid w:val="00A149CD"/>
    <w:rsid w:val="00A151C1"/>
    <w:rsid w:val="00A152BF"/>
    <w:rsid w:val="00A163D4"/>
    <w:rsid w:val="00A2095F"/>
    <w:rsid w:val="00A2132D"/>
    <w:rsid w:val="00A213E3"/>
    <w:rsid w:val="00A21A99"/>
    <w:rsid w:val="00A2281A"/>
    <w:rsid w:val="00A22ACA"/>
    <w:rsid w:val="00A2341E"/>
    <w:rsid w:val="00A23FA0"/>
    <w:rsid w:val="00A245E0"/>
    <w:rsid w:val="00A2489E"/>
    <w:rsid w:val="00A26462"/>
    <w:rsid w:val="00A26E5A"/>
    <w:rsid w:val="00A27AFA"/>
    <w:rsid w:val="00A312AD"/>
    <w:rsid w:val="00A31444"/>
    <w:rsid w:val="00A32BB6"/>
    <w:rsid w:val="00A33A78"/>
    <w:rsid w:val="00A34541"/>
    <w:rsid w:val="00A37313"/>
    <w:rsid w:val="00A3743F"/>
    <w:rsid w:val="00A375A7"/>
    <w:rsid w:val="00A37954"/>
    <w:rsid w:val="00A409E8"/>
    <w:rsid w:val="00A416CF"/>
    <w:rsid w:val="00A429C7"/>
    <w:rsid w:val="00A43B0F"/>
    <w:rsid w:val="00A43DC4"/>
    <w:rsid w:val="00A44B9B"/>
    <w:rsid w:val="00A4589E"/>
    <w:rsid w:val="00A46861"/>
    <w:rsid w:val="00A47F56"/>
    <w:rsid w:val="00A5010A"/>
    <w:rsid w:val="00A51B13"/>
    <w:rsid w:val="00A51C4C"/>
    <w:rsid w:val="00A5377B"/>
    <w:rsid w:val="00A53B5B"/>
    <w:rsid w:val="00A53DF2"/>
    <w:rsid w:val="00A54B26"/>
    <w:rsid w:val="00A55324"/>
    <w:rsid w:val="00A55972"/>
    <w:rsid w:val="00A57057"/>
    <w:rsid w:val="00A577EA"/>
    <w:rsid w:val="00A62835"/>
    <w:rsid w:val="00A6285C"/>
    <w:rsid w:val="00A62CF0"/>
    <w:rsid w:val="00A62CFA"/>
    <w:rsid w:val="00A63113"/>
    <w:rsid w:val="00A642AA"/>
    <w:rsid w:val="00A6564E"/>
    <w:rsid w:val="00A65F17"/>
    <w:rsid w:val="00A6765E"/>
    <w:rsid w:val="00A67E73"/>
    <w:rsid w:val="00A67E80"/>
    <w:rsid w:val="00A70292"/>
    <w:rsid w:val="00A7147D"/>
    <w:rsid w:val="00A71A8D"/>
    <w:rsid w:val="00A7266B"/>
    <w:rsid w:val="00A72827"/>
    <w:rsid w:val="00A75873"/>
    <w:rsid w:val="00A75BC5"/>
    <w:rsid w:val="00A76320"/>
    <w:rsid w:val="00A764E9"/>
    <w:rsid w:val="00A76B41"/>
    <w:rsid w:val="00A7720D"/>
    <w:rsid w:val="00A81B48"/>
    <w:rsid w:val="00A83905"/>
    <w:rsid w:val="00A84BD6"/>
    <w:rsid w:val="00A84F58"/>
    <w:rsid w:val="00A8506F"/>
    <w:rsid w:val="00A8627B"/>
    <w:rsid w:val="00A90571"/>
    <w:rsid w:val="00A9075F"/>
    <w:rsid w:val="00A90AE1"/>
    <w:rsid w:val="00A92C70"/>
    <w:rsid w:val="00A931A0"/>
    <w:rsid w:val="00A93A87"/>
    <w:rsid w:val="00A94B4A"/>
    <w:rsid w:val="00A965D3"/>
    <w:rsid w:val="00A968B9"/>
    <w:rsid w:val="00A96E36"/>
    <w:rsid w:val="00A97572"/>
    <w:rsid w:val="00AA05A1"/>
    <w:rsid w:val="00AA05DA"/>
    <w:rsid w:val="00AA0FFF"/>
    <w:rsid w:val="00AA1464"/>
    <w:rsid w:val="00AA26C1"/>
    <w:rsid w:val="00AA40E1"/>
    <w:rsid w:val="00AA5A4B"/>
    <w:rsid w:val="00AA5D25"/>
    <w:rsid w:val="00AA6408"/>
    <w:rsid w:val="00AA6600"/>
    <w:rsid w:val="00AB2B31"/>
    <w:rsid w:val="00AB2F2D"/>
    <w:rsid w:val="00AB3809"/>
    <w:rsid w:val="00AB3F78"/>
    <w:rsid w:val="00AB481F"/>
    <w:rsid w:val="00AB4C6E"/>
    <w:rsid w:val="00AB55D8"/>
    <w:rsid w:val="00AB6BF9"/>
    <w:rsid w:val="00AC23A5"/>
    <w:rsid w:val="00AC3103"/>
    <w:rsid w:val="00AC39ED"/>
    <w:rsid w:val="00AC4514"/>
    <w:rsid w:val="00AC48E3"/>
    <w:rsid w:val="00AC5786"/>
    <w:rsid w:val="00AC5E42"/>
    <w:rsid w:val="00AC614C"/>
    <w:rsid w:val="00AC619F"/>
    <w:rsid w:val="00AC69E6"/>
    <w:rsid w:val="00AC7D63"/>
    <w:rsid w:val="00AD000A"/>
    <w:rsid w:val="00AD0A39"/>
    <w:rsid w:val="00AD0F10"/>
    <w:rsid w:val="00AD2112"/>
    <w:rsid w:val="00AD2BD1"/>
    <w:rsid w:val="00AD5B2C"/>
    <w:rsid w:val="00AD73F5"/>
    <w:rsid w:val="00AE08B2"/>
    <w:rsid w:val="00AE26E7"/>
    <w:rsid w:val="00AE3CF6"/>
    <w:rsid w:val="00AE45C9"/>
    <w:rsid w:val="00AE5114"/>
    <w:rsid w:val="00AE51A0"/>
    <w:rsid w:val="00AE52DB"/>
    <w:rsid w:val="00AE58AA"/>
    <w:rsid w:val="00AE7206"/>
    <w:rsid w:val="00AF293A"/>
    <w:rsid w:val="00AF38EC"/>
    <w:rsid w:val="00AF3DE0"/>
    <w:rsid w:val="00AF67A4"/>
    <w:rsid w:val="00B0159B"/>
    <w:rsid w:val="00B03658"/>
    <w:rsid w:val="00B04039"/>
    <w:rsid w:val="00B042A7"/>
    <w:rsid w:val="00B047BF"/>
    <w:rsid w:val="00B04B92"/>
    <w:rsid w:val="00B067E2"/>
    <w:rsid w:val="00B0684A"/>
    <w:rsid w:val="00B06CF1"/>
    <w:rsid w:val="00B07D3C"/>
    <w:rsid w:val="00B07EED"/>
    <w:rsid w:val="00B106FE"/>
    <w:rsid w:val="00B10A45"/>
    <w:rsid w:val="00B110B1"/>
    <w:rsid w:val="00B1173B"/>
    <w:rsid w:val="00B11935"/>
    <w:rsid w:val="00B11EA4"/>
    <w:rsid w:val="00B160A8"/>
    <w:rsid w:val="00B170E1"/>
    <w:rsid w:val="00B17567"/>
    <w:rsid w:val="00B17C12"/>
    <w:rsid w:val="00B201F8"/>
    <w:rsid w:val="00B20763"/>
    <w:rsid w:val="00B21ED3"/>
    <w:rsid w:val="00B22CA4"/>
    <w:rsid w:val="00B22D81"/>
    <w:rsid w:val="00B246C5"/>
    <w:rsid w:val="00B24E53"/>
    <w:rsid w:val="00B2614A"/>
    <w:rsid w:val="00B271D6"/>
    <w:rsid w:val="00B27B51"/>
    <w:rsid w:val="00B27E9E"/>
    <w:rsid w:val="00B30FD6"/>
    <w:rsid w:val="00B3108A"/>
    <w:rsid w:val="00B31273"/>
    <w:rsid w:val="00B31CA8"/>
    <w:rsid w:val="00B329D1"/>
    <w:rsid w:val="00B33F3F"/>
    <w:rsid w:val="00B34191"/>
    <w:rsid w:val="00B34BAB"/>
    <w:rsid w:val="00B34D04"/>
    <w:rsid w:val="00B36C9F"/>
    <w:rsid w:val="00B36D41"/>
    <w:rsid w:val="00B37CB2"/>
    <w:rsid w:val="00B40070"/>
    <w:rsid w:val="00B40DAF"/>
    <w:rsid w:val="00B40E33"/>
    <w:rsid w:val="00B42789"/>
    <w:rsid w:val="00B43422"/>
    <w:rsid w:val="00B439B1"/>
    <w:rsid w:val="00B43C42"/>
    <w:rsid w:val="00B45029"/>
    <w:rsid w:val="00B45FF8"/>
    <w:rsid w:val="00B4619B"/>
    <w:rsid w:val="00B4632F"/>
    <w:rsid w:val="00B4668B"/>
    <w:rsid w:val="00B46D56"/>
    <w:rsid w:val="00B47DF4"/>
    <w:rsid w:val="00B5070B"/>
    <w:rsid w:val="00B509BD"/>
    <w:rsid w:val="00B526CA"/>
    <w:rsid w:val="00B52780"/>
    <w:rsid w:val="00B531D1"/>
    <w:rsid w:val="00B5325C"/>
    <w:rsid w:val="00B567AE"/>
    <w:rsid w:val="00B568D0"/>
    <w:rsid w:val="00B56A52"/>
    <w:rsid w:val="00B56E07"/>
    <w:rsid w:val="00B56F80"/>
    <w:rsid w:val="00B579D8"/>
    <w:rsid w:val="00B60E4E"/>
    <w:rsid w:val="00B61651"/>
    <w:rsid w:val="00B61C1E"/>
    <w:rsid w:val="00B62BA1"/>
    <w:rsid w:val="00B64956"/>
    <w:rsid w:val="00B65599"/>
    <w:rsid w:val="00B665BE"/>
    <w:rsid w:val="00B66968"/>
    <w:rsid w:val="00B66D0C"/>
    <w:rsid w:val="00B66E11"/>
    <w:rsid w:val="00B66FB5"/>
    <w:rsid w:val="00B6730D"/>
    <w:rsid w:val="00B70807"/>
    <w:rsid w:val="00B71650"/>
    <w:rsid w:val="00B716AD"/>
    <w:rsid w:val="00B71F03"/>
    <w:rsid w:val="00B73012"/>
    <w:rsid w:val="00B735FF"/>
    <w:rsid w:val="00B74321"/>
    <w:rsid w:val="00B7470E"/>
    <w:rsid w:val="00B74726"/>
    <w:rsid w:val="00B74C68"/>
    <w:rsid w:val="00B7536C"/>
    <w:rsid w:val="00B76094"/>
    <w:rsid w:val="00B76673"/>
    <w:rsid w:val="00B774A7"/>
    <w:rsid w:val="00B77FE3"/>
    <w:rsid w:val="00B80C6C"/>
    <w:rsid w:val="00B813BF"/>
    <w:rsid w:val="00B817AE"/>
    <w:rsid w:val="00B81BA2"/>
    <w:rsid w:val="00B8392A"/>
    <w:rsid w:val="00B84A9A"/>
    <w:rsid w:val="00B84DE9"/>
    <w:rsid w:val="00B85371"/>
    <w:rsid w:val="00B867EF"/>
    <w:rsid w:val="00B90B58"/>
    <w:rsid w:val="00B92BCC"/>
    <w:rsid w:val="00B92D1B"/>
    <w:rsid w:val="00B9438D"/>
    <w:rsid w:val="00B946A6"/>
    <w:rsid w:val="00B94716"/>
    <w:rsid w:val="00B9566E"/>
    <w:rsid w:val="00B97323"/>
    <w:rsid w:val="00B97F63"/>
    <w:rsid w:val="00BA11FA"/>
    <w:rsid w:val="00BA16CF"/>
    <w:rsid w:val="00BA2761"/>
    <w:rsid w:val="00BA4E08"/>
    <w:rsid w:val="00BA5118"/>
    <w:rsid w:val="00BA5AD2"/>
    <w:rsid w:val="00BA6823"/>
    <w:rsid w:val="00BA6918"/>
    <w:rsid w:val="00BB05B0"/>
    <w:rsid w:val="00BB0C3C"/>
    <w:rsid w:val="00BB0FED"/>
    <w:rsid w:val="00BB182A"/>
    <w:rsid w:val="00BB4455"/>
    <w:rsid w:val="00BB5F03"/>
    <w:rsid w:val="00BB635A"/>
    <w:rsid w:val="00BB6842"/>
    <w:rsid w:val="00BC069B"/>
    <w:rsid w:val="00BC2A8A"/>
    <w:rsid w:val="00BC30AA"/>
    <w:rsid w:val="00BC4C8A"/>
    <w:rsid w:val="00BC4D58"/>
    <w:rsid w:val="00BC50C1"/>
    <w:rsid w:val="00BC656C"/>
    <w:rsid w:val="00BC6694"/>
    <w:rsid w:val="00BC72C5"/>
    <w:rsid w:val="00BC72D3"/>
    <w:rsid w:val="00BD0B57"/>
    <w:rsid w:val="00BD1FD3"/>
    <w:rsid w:val="00BD3910"/>
    <w:rsid w:val="00BD482C"/>
    <w:rsid w:val="00BD4AC5"/>
    <w:rsid w:val="00BD5EDF"/>
    <w:rsid w:val="00BD6D24"/>
    <w:rsid w:val="00BD7F7F"/>
    <w:rsid w:val="00BE03F2"/>
    <w:rsid w:val="00BE077E"/>
    <w:rsid w:val="00BE09E5"/>
    <w:rsid w:val="00BE17CD"/>
    <w:rsid w:val="00BE17EA"/>
    <w:rsid w:val="00BE2CB1"/>
    <w:rsid w:val="00BE2D96"/>
    <w:rsid w:val="00BE3AD5"/>
    <w:rsid w:val="00BE3B56"/>
    <w:rsid w:val="00BE3F4E"/>
    <w:rsid w:val="00BE4F7E"/>
    <w:rsid w:val="00BE5410"/>
    <w:rsid w:val="00BE5529"/>
    <w:rsid w:val="00BE57CE"/>
    <w:rsid w:val="00BE6216"/>
    <w:rsid w:val="00BE7768"/>
    <w:rsid w:val="00BE78E9"/>
    <w:rsid w:val="00BF03C7"/>
    <w:rsid w:val="00BF0472"/>
    <w:rsid w:val="00BF0A64"/>
    <w:rsid w:val="00BF1B2B"/>
    <w:rsid w:val="00BF1F95"/>
    <w:rsid w:val="00BF271F"/>
    <w:rsid w:val="00BF2B28"/>
    <w:rsid w:val="00BF31DD"/>
    <w:rsid w:val="00BF39FE"/>
    <w:rsid w:val="00BF57DB"/>
    <w:rsid w:val="00BF738E"/>
    <w:rsid w:val="00BF73FF"/>
    <w:rsid w:val="00BF7B59"/>
    <w:rsid w:val="00C0099F"/>
    <w:rsid w:val="00C0378A"/>
    <w:rsid w:val="00C04DB1"/>
    <w:rsid w:val="00C04F0F"/>
    <w:rsid w:val="00C05403"/>
    <w:rsid w:val="00C10089"/>
    <w:rsid w:val="00C1204F"/>
    <w:rsid w:val="00C12C16"/>
    <w:rsid w:val="00C13178"/>
    <w:rsid w:val="00C13675"/>
    <w:rsid w:val="00C141F2"/>
    <w:rsid w:val="00C154E7"/>
    <w:rsid w:val="00C16812"/>
    <w:rsid w:val="00C16E1E"/>
    <w:rsid w:val="00C16FE8"/>
    <w:rsid w:val="00C2211B"/>
    <w:rsid w:val="00C2353A"/>
    <w:rsid w:val="00C23E7E"/>
    <w:rsid w:val="00C2421A"/>
    <w:rsid w:val="00C250A0"/>
    <w:rsid w:val="00C25801"/>
    <w:rsid w:val="00C260E3"/>
    <w:rsid w:val="00C261BC"/>
    <w:rsid w:val="00C30863"/>
    <w:rsid w:val="00C3091D"/>
    <w:rsid w:val="00C31E23"/>
    <w:rsid w:val="00C33E0A"/>
    <w:rsid w:val="00C36881"/>
    <w:rsid w:val="00C37321"/>
    <w:rsid w:val="00C3756B"/>
    <w:rsid w:val="00C401C9"/>
    <w:rsid w:val="00C41230"/>
    <w:rsid w:val="00C417D2"/>
    <w:rsid w:val="00C42159"/>
    <w:rsid w:val="00C4220A"/>
    <w:rsid w:val="00C425D9"/>
    <w:rsid w:val="00C42ACC"/>
    <w:rsid w:val="00C433A8"/>
    <w:rsid w:val="00C440F8"/>
    <w:rsid w:val="00C44E84"/>
    <w:rsid w:val="00C45B26"/>
    <w:rsid w:val="00C46D25"/>
    <w:rsid w:val="00C501C1"/>
    <w:rsid w:val="00C501D9"/>
    <w:rsid w:val="00C506AB"/>
    <w:rsid w:val="00C50A8C"/>
    <w:rsid w:val="00C51A8B"/>
    <w:rsid w:val="00C51DB3"/>
    <w:rsid w:val="00C51E03"/>
    <w:rsid w:val="00C51F12"/>
    <w:rsid w:val="00C522CE"/>
    <w:rsid w:val="00C52593"/>
    <w:rsid w:val="00C531EF"/>
    <w:rsid w:val="00C53304"/>
    <w:rsid w:val="00C53747"/>
    <w:rsid w:val="00C5568D"/>
    <w:rsid w:val="00C55D65"/>
    <w:rsid w:val="00C57E77"/>
    <w:rsid w:val="00C60A0D"/>
    <w:rsid w:val="00C62F58"/>
    <w:rsid w:val="00C662A5"/>
    <w:rsid w:val="00C67C03"/>
    <w:rsid w:val="00C703F5"/>
    <w:rsid w:val="00C707DB"/>
    <w:rsid w:val="00C73E84"/>
    <w:rsid w:val="00C7437E"/>
    <w:rsid w:val="00C74F77"/>
    <w:rsid w:val="00C8385C"/>
    <w:rsid w:val="00C8452E"/>
    <w:rsid w:val="00C845D7"/>
    <w:rsid w:val="00C8553C"/>
    <w:rsid w:val="00C86ECE"/>
    <w:rsid w:val="00C87627"/>
    <w:rsid w:val="00C90245"/>
    <w:rsid w:val="00C91934"/>
    <w:rsid w:val="00C91B56"/>
    <w:rsid w:val="00C91BAB"/>
    <w:rsid w:val="00C91C60"/>
    <w:rsid w:val="00C91EE8"/>
    <w:rsid w:val="00C921B4"/>
    <w:rsid w:val="00C93769"/>
    <w:rsid w:val="00C94A02"/>
    <w:rsid w:val="00C94AAC"/>
    <w:rsid w:val="00C94EC6"/>
    <w:rsid w:val="00C95C2E"/>
    <w:rsid w:val="00C95FCC"/>
    <w:rsid w:val="00C96248"/>
    <w:rsid w:val="00C96981"/>
    <w:rsid w:val="00C976A2"/>
    <w:rsid w:val="00CA119E"/>
    <w:rsid w:val="00CA2301"/>
    <w:rsid w:val="00CA2B59"/>
    <w:rsid w:val="00CA3E04"/>
    <w:rsid w:val="00CA4333"/>
    <w:rsid w:val="00CA4E32"/>
    <w:rsid w:val="00CA5069"/>
    <w:rsid w:val="00CA5BD6"/>
    <w:rsid w:val="00CA61B9"/>
    <w:rsid w:val="00CA656C"/>
    <w:rsid w:val="00CA67D2"/>
    <w:rsid w:val="00CA79D4"/>
    <w:rsid w:val="00CB1CB5"/>
    <w:rsid w:val="00CC22EA"/>
    <w:rsid w:val="00CC255E"/>
    <w:rsid w:val="00CC2814"/>
    <w:rsid w:val="00CC3896"/>
    <w:rsid w:val="00CC3F69"/>
    <w:rsid w:val="00CC4B54"/>
    <w:rsid w:val="00CC55E3"/>
    <w:rsid w:val="00CC5DC3"/>
    <w:rsid w:val="00CD021B"/>
    <w:rsid w:val="00CD07E7"/>
    <w:rsid w:val="00CD18ED"/>
    <w:rsid w:val="00CD1B28"/>
    <w:rsid w:val="00CD294C"/>
    <w:rsid w:val="00CD2A9A"/>
    <w:rsid w:val="00CD36D0"/>
    <w:rsid w:val="00CD4E61"/>
    <w:rsid w:val="00CD64B2"/>
    <w:rsid w:val="00CD7372"/>
    <w:rsid w:val="00CD76AC"/>
    <w:rsid w:val="00CE26FB"/>
    <w:rsid w:val="00CE4953"/>
    <w:rsid w:val="00CE4E61"/>
    <w:rsid w:val="00CE5583"/>
    <w:rsid w:val="00CE5D96"/>
    <w:rsid w:val="00CE6505"/>
    <w:rsid w:val="00CE7BB5"/>
    <w:rsid w:val="00CF028F"/>
    <w:rsid w:val="00CF0DD0"/>
    <w:rsid w:val="00CF13CF"/>
    <w:rsid w:val="00CF157D"/>
    <w:rsid w:val="00CF21B2"/>
    <w:rsid w:val="00CF2D86"/>
    <w:rsid w:val="00CF3662"/>
    <w:rsid w:val="00CF3F3E"/>
    <w:rsid w:val="00CF5E4F"/>
    <w:rsid w:val="00CF6EC3"/>
    <w:rsid w:val="00CF72AF"/>
    <w:rsid w:val="00CF753A"/>
    <w:rsid w:val="00D005DE"/>
    <w:rsid w:val="00D01019"/>
    <w:rsid w:val="00D019F2"/>
    <w:rsid w:val="00D01A24"/>
    <w:rsid w:val="00D01E62"/>
    <w:rsid w:val="00D03103"/>
    <w:rsid w:val="00D0358B"/>
    <w:rsid w:val="00D03CB6"/>
    <w:rsid w:val="00D0561D"/>
    <w:rsid w:val="00D06CBA"/>
    <w:rsid w:val="00D1141A"/>
    <w:rsid w:val="00D11784"/>
    <w:rsid w:val="00D12960"/>
    <w:rsid w:val="00D134E7"/>
    <w:rsid w:val="00D150B4"/>
    <w:rsid w:val="00D16DC2"/>
    <w:rsid w:val="00D21A2D"/>
    <w:rsid w:val="00D228D0"/>
    <w:rsid w:val="00D22EA7"/>
    <w:rsid w:val="00D242FE"/>
    <w:rsid w:val="00D25107"/>
    <w:rsid w:val="00D3072B"/>
    <w:rsid w:val="00D314EB"/>
    <w:rsid w:val="00D31D93"/>
    <w:rsid w:val="00D32D41"/>
    <w:rsid w:val="00D34172"/>
    <w:rsid w:val="00D35A25"/>
    <w:rsid w:val="00D3600B"/>
    <w:rsid w:val="00D36324"/>
    <w:rsid w:val="00D403B9"/>
    <w:rsid w:val="00D426A6"/>
    <w:rsid w:val="00D46026"/>
    <w:rsid w:val="00D46902"/>
    <w:rsid w:val="00D46A54"/>
    <w:rsid w:val="00D47C8B"/>
    <w:rsid w:val="00D5065A"/>
    <w:rsid w:val="00D51808"/>
    <w:rsid w:val="00D52501"/>
    <w:rsid w:val="00D53B77"/>
    <w:rsid w:val="00D5458C"/>
    <w:rsid w:val="00D56967"/>
    <w:rsid w:val="00D5752F"/>
    <w:rsid w:val="00D57EDD"/>
    <w:rsid w:val="00D60F9A"/>
    <w:rsid w:val="00D63D30"/>
    <w:rsid w:val="00D6464F"/>
    <w:rsid w:val="00D64DED"/>
    <w:rsid w:val="00D6527C"/>
    <w:rsid w:val="00D66937"/>
    <w:rsid w:val="00D66BCE"/>
    <w:rsid w:val="00D70794"/>
    <w:rsid w:val="00D719A1"/>
    <w:rsid w:val="00D7440B"/>
    <w:rsid w:val="00D779DE"/>
    <w:rsid w:val="00D77D43"/>
    <w:rsid w:val="00D809D1"/>
    <w:rsid w:val="00D80B90"/>
    <w:rsid w:val="00D8187B"/>
    <w:rsid w:val="00D819A3"/>
    <w:rsid w:val="00D82BFF"/>
    <w:rsid w:val="00D83286"/>
    <w:rsid w:val="00D832A2"/>
    <w:rsid w:val="00D83610"/>
    <w:rsid w:val="00D83BC7"/>
    <w:rsid w:val="00D8429D"/>
    <w:rsid w:val="00D84988"/>
    <w:rsid w:val="00D860B2"/>
    <w:rsid w:val="00D87B87"/>
    <w:rsid w:val="00D9044B"/>
    <w:rsid w:val="00D907A7"/>
    <w:rsid w:val="00D90BE7"/>
    <w:rsid w:val="00D91429"/>
    <w:rsid w:val="00D91F4E"/>
    <w:rsid w:val="00D928BC"/>
    <w:rsid w:val="00D940FF"/>
    <w:rsid w:val="00D94FFE"/>
    <w:rsid w:val="00D951E2"/>
    <w:rsid w:val="00D96744"/>
    <w:rsid w:val="00DA2779"/>
    <w:rsid w:val="00DA4797"/>
    <w:rsid w:val="00DA61E5"/>
    <w:rsid w:val="00DA6666"/>
    <w:rsid w:val="00DA6789"/>
    <w:rsid w:val="00DA760E"/>
    <w:rsid w:val="00DB0E0E"/>
    <w:rsid w:val="00DB1C62"/>
    <w:rsid w:val="00DB1F0F"/>
    <w:rsid w:val="00DB2305"/>
    <w:rsid w:val="00DB2863"/>
    <w:rsid w:val="00DB2BE2"/>
    <w:rsid w:val="00DB3F27"/>
    <w:rsid w:val="00DB41C0"/>
    <w:rsid w:val="00DB522A"/>
    <w:rsid w:val="00DB5288"/>
    <w:rsid w:val="00DB5CCB"/>
    <w:rsid w:val="00DB6094"/>
    <w:rsid w:val="00DB6D45"/>
    <w:rsid w:val="00DB6D5E"/>
    <w:rsid w:val="00DB6F93"/>
    <w:rsid w:val="00DB7C44"/>
    <w:rsid w:val="00DC00EE"/>
    <w:rsid w:val="00DC0519"/>
    <w:rsid w:val="00DC0D35"/>
    <w:rsid w:val="00DC3516"/>
    <w:rsid w:val="00DC36B2"/>
    <w:rsid w:val="00DC4105"/>
    <w:rsid w:val="00DC4270"/>
    <w:rsid w:val="00DC4599"/>
    <w:rsid w:val="00DC4D0B"/>
    <w:rsid w:val="00DC4DA0"/>
    <w:rsid w:val="00DC69D4"/>
    <w:rsid w:val="00DC7826"/>
    <w:rsid w:val="00DC79D4"/>
    <w:rsid w:val="00DD0709"/>
    <w:rsid w:val="00DD0E71"/>
    <w:rsid w:val="00DD17B3"/>
    <w:rsid w:val="00DD1F05"/>
    <w:rsid w:val="00DD3BC4"/>
    <w:rsid w:val="00DD420D"/>
    <w:rsid w:val="00DD4807"/>
    <w:rsid w:val="00DD4DB6"/>
    <w:rsid w:val="00DD5F2B"/>
    <w:rsid w:val="00DD62FD"/>
    <w:rsid w:val="00DD65E7"/>
    <w:rsid w:val="00DD6678"/>
    <w:rsid w:val="00DD6DA7"/>
    <w:rsid w:val="00DE091E"/>
    <w:rsid w:val="00DE13E0"/>
    <w:rsid w:val="00DE14FD"/>
    <w:rsid w:val="00DE18C5"/>
    <w:rsid w:val="00DE247D"/>
    <w:rsid w:val="00DE26E7"/>
    <w:rsid w:val="00DE2722"/>
    <w:rsid w:val="00DE2C14"/>
    <w:rsid w:val="00DE59C0"/>
    <w:rsid w:val="00DE67B6"/>
    <w:rsid w:val="00DE7A42"/>
    <w:rsid w:val="00DE7BED"/>
    <w:rsid w:val="00DE7C77"/>
    <w:rsid w:val="00DF0BC1"/>
    <w:rsid w:val="00DF178D"/>
    <w:rsid w:val="00DF2E67"/>
    <w:rsid w:val="00DF3AB7"/>
    <w:rsid w:val="00DF40A4"/>
    <w:rsid w:val="00DF410A"/>
    <w:rsid w:val="00DF5947"/>
    <w:rsid w:val="00DF6A08"/>
    <w:rsid w:val="00E0100C"/>
    <w:rsid w:val="00E02486"/>
    <w:rsid w:val="00E03516"/>
    <w:rsid w:val="00E051A0"/>
    <w:rsid w:val="00E069A4"/>
    <w:rsid w:val="00E076BD"/>
    <w:rsid w:val="00E12CA7"/>
    <w:rsid w:val="00E12DE5"/>
    <w:rsid w:val="00E13CED"/>
    <w:rsid w:val="00E15C07"/>
    <w:rsid w:val="00E175C1"/>
    <w:rsid w:val="00E20152"/>
    <w:rsid w:val="00E21CE3"/>
    <w:rsid w:val="00E233DB"/>
    <w:rsid w:val="00E23610"/>
    <w:rsid w:val="00E2395B"/>
    <w:rsid w:val="00E24084"/>
    <w:rsid w:val="00E25352"/>
    <w:rsid w:val="00E2713E"/>
    <w:rsid w:val="00E27F8B"/>
    <w:rsid w:val="00E31C75"/>
    <w:rsid w:val="00E36022"/>
    <w:rsid w:val="00E36AC4"/>
    <w:rsid w:val="00E36BF7"/>
    <w:rsid w:val="00E40E06"/>
    <w:rsid w:val="00E41697"/>
    <w:rsid w:val="00E41F5C"/>
    <w:rsid w:val="00E43033"/>
    <w:rsid w:val="00E44D64"/>
    <w:rsid w:val="00E45446"/>
    <w:rsid w:val="00E458D8"/>
    <w:rsid w:val="00E45A1D"/>
    <w:rsid w:val="00E470E1"/>
    <w:rsid w:val="00E47611"/>
    <w:rsid w:val="00E50425"/>
    <w:rsid w:val="00E50D6D"/>
    <w:rsid w:val="00E528DF"/>
    <w:rsid w:val="00E5349C"/>
    <w:rsid w:val="00E53FF6"/>
    <w:rsid w:val="00E54ABA"/>
    <w:rsid w:val="00E5505C"/>
    <w:rsid w:val="00E55BA0"/>
    <w:rsid w:val="00E55D25"/>
    <w:rsid w:val="00E56D95"/>
    <w:rsid w:val="00E56F63"/>
    <w:rsid w:val="00E56FAE"/>
    <w:rsid w:val="00E57E5C"/>
    <w:rsid w:val="00E57FD3"/>
    <w:rsid w:val="00E6273D"/>
    <w:rsid w:val="00E634E5"/>
    <w:rsid w:val="00E63C9D"/>
    <w:rsid w:val="00E63E36"/>
    <w:rsid w:val="00E64090"/>
    <w:rsid w:val="00E65158"/>
    <w:rsid w:val="00E65371"/>
    <w:rsid w:val="00E65FF0"/>
    <w:rsid w:val="00E66D44"/>
    <w:rsid w:val="00E67759"/>
    <w:rsid w:val="00E70912"/>
    <w:rsid w:val="00E70C2C"/>
    <w:rsid w:val="00E7188F"/>
    <w:rsid w:val="00E722AD"/>
    <w:rsid w:val="00E76FF2"/>
    <w:rsid w:val="00E77229"/>
    <w:rsid w:val="00E77F74"/>
    <w:rsid w:val="00E808B1"/>
    <w:rsid w:val="00E80E60"/>
    <w:rsid w:val="00E817CB"/>
    <w:rsid w:val="00E8253A"/>
    <w:rsid w:val="00E86274"/>
    <w:rsid w:val="00E86282"/>
    <w:rsid w:val="00E87293"/>
    <w:rsid w:val="00E908BD"/>
    <w:rsid w:val="00E920CF"/>
    <w:rsid w:val="00E92860"/>
    <w:rsid w:val="00E93DE8"/>
    <w:rsid w:val="00E95FD8"/>
    <w:rsid w:val="00E97BF1"/>
    <w:rsid w:val="00EA0470"/>
    <w:rsid w:val="00EA1F97"/>
    <w:rsid w:val="00EA20BE"/>
    <w:rsid w:val="00EA3052"/>
    <w:rsid w:val="00EA4271"/>
    <w:rsid w:val="00EA5B53"/>
    <w:rsid w:val="00EA66BD"/>
    <w:rsid w:val="00EB0573"/>
    <w:rsid w:val="00EB1582"/>
    <w:rsid w:val="00EB3599"/>
    <w:rsid w:val="00EB3C1C"/>
    <w:rsid w:val="00EB3D70"/>
    <w:rsid w:val="00EB4931"/>
    <w:rsid w:val="00EB53F9"/>
    <w:rsid w:val="00EB5C8A"/>
    <w:rsid w:val="00EB70FF"/>
    <w:rsid w:val="00EB755D"/>
    <w:rsid w:val="00EC0160"/>
    <w:rsid w:val="00EC0485"/>
    <w:rsid w:val="00EC1710"/>
    <w:rsid w:val="00EC1E93"/>
    <w:rsid w:val="00EC23DA"/>
    <w:rsid w:val="00EC4701"/>
    <w:rsid w:val="00EC5BF4"/>
    <w:rsid w:val="00EC6076"/>
    <w:rsid w:val="00ED15BA"/>
    <w:rsid w:val="00ED17A1"/>
    <w:rsid w:val="00ED2165"/>
    <w:rsid w:val="00ED2FBE"/>
    <w:rsid w:val="00ED305F"/>
    <w:rsid w:val="00ED448F"/>
    <w:rsid w:val="00ED5008"/>
    <w:rsid w:val="00ED5D8E"/>
    <w:rsid w:val="00ED66E2"/>
    <w:rsid w:val="00ED7A38"/>
    <w:rsid w:val="00ED7ED7"/>
    <w:rsid w:val="00EE1361"/>
    <w:rsid w:val="00EE1769"/>
    <w:rsid w:val="00EE27A5"/>
    <w:rsid w:val="00EE480E"/>
    <w:rsid w:val="00EE7676"/>
    <w:rsid w:val="00EE76E4"/>
    <w:rsid w:val="00EE79A1"/>
    <w:rsid w:val="00EE7B55"/>
    <w:rsid w:val="00EF0951"/>
    <w:rsid w:val="00EF0DAF"/>
    <w:rsid w:val="00EF19C8"/>
    <w:rsid w:val="00EF5C5C"/>
    <w:rsid w:val="00EF5EC3"/>
    <w:rsid w:val="00EF6A63"/>
    <w:rsid w:val="00F00633"/>
    <w:rsid w:val="00F00FAE"/>
    <w:rsid w:val="00F02C1B"/>
    <w:rsid w:val="00F038D4"/>
    <w:rsid w:val="00F03B62"/>
    <w:rsid w:val="00F03F22"/>
    <w:rsid w:val="00F04254"/>
    <w:rsid w:val="00F07804"/>
    <w:rsid w:val="00F10F17"/>
    <w:rsid w:val="00F134D5"/>
    <w:rsid w:val="00F1393A"/>
    <w:rsid w:val="00F13C44"/>
    <w:rsid w:val="00F14072"/>
    <w:rsid w:val="00F14A97"/>
    <w:rsid w:val="00F14DE5"/>
    <w:rsid w:val="00F154CB"/>
    <w:rsid w:val="00F20B48"/>
    <w:rsid w:val="00F20BCB"/>
    <w:rsid w:val="00F231E1"/>
    <w:rsid w:val="00F233D6"/>
    <w:rsid w:val="00F23C40"/>
    <w:rsid w:val="00F2645A"/>
    <w:rsid w:val="00F26A15"/>
    <w:rsid w:val="00F26DE2"/>
    <w:rsid w:val="00F30794"/>
    <w:rsid w:val="00F3159C"/>
    <w:rsid w:val="00F33672"/>
    <w:rsid w:val="00F33CBC"/>
    <w:rsid w:val="00F33F4D"/>
    <w:rsid w:val="00F34C0A"/>
    <w:rsid w:val="00F34E49"/>
    <w:rsid w:val="00F34E63"/>
    <w:rsid w:val="00F34F45"/>
    <w:rsid w:val="00F350E0"/>
    <w:rsid w:val="00F42412"/>
    <w:rsid w:val="00F42ABE"/>
    <w:rsid w:val="00F45274"/>
    <w:rsid w:val="00F46A3D"/>
    <w:rsid w:val="00F46D61"/>
    <w:rsid w:val="00F46E05"/>
    <w:rsid w:val="00F47EBA"/>
    <w:rsid w:val="00F5008E"/>
    <w:rsid w:val="00F50BF9"/>
    <w:rsid w:val="00F50E31"/>
    <w:rsid w:val="00F531D8"/>
    <w:rsid w:val="00F54550"/>
    <w:rsid w:val="00F550BA"/>
    <w:rsid w:val="00F56B8B"/>
    <w:rsid w:val="00F57496"/>
    <w:rsid w:val="00F6133F"/>
    <w:rsid w:val="00F619D5"/>
    <w:rsid w:val="00F622C9"/>
    <w:rsid w:val="00F632EB"/>
    <w:rsid w:val="00F6364C"/>
    <w:rsid w:val="00F63831"/>
    <w:rsid w:val="00F641A1"/>
    <w:rsid w:val="00F71802"/>
    <w:rsid w:val="00F71881"/>
    <w:rsid w:val="00F71893"/>
    <w:rsid w:val="00F72FC7"/>
    <w:rsid w:val="00F7359B"/>
    <w:rsid w:val="00F755D3"/>
    <w:rsid w:val="00F80AC3"/>
    <w:rsid w:val="00F819E4"/>
    <w:rsid w:val="00F822D3"/>
    <w:rsid w:val="00F823ED"/>
    <w:rsid w:val="00F83607"/>
    <w:rsid w:val="00F84313"/>
    <w:rsid w:val="00F864B3"/>
    <w:rsid w:val="00F86B71"/>
    <w:rsid w:val="00F86D4E"/>
    <w:rsid w:val="00F8719C"/>
    <w:rsid w:val="00F875EA"/>
    <w:rsid w:val="00F87CC8"/>
    <w:rsid w:val="00F9460F"/>
    <w:rsid w:val="00F946C7"/>
    <w:rsid w:val="00F949FB"/>
    <w:rsid w:val="00F95C0B"/>
    <w:rsid w:val="00F966CE"/>
    <w:rsid w:val="00F966D8"/>
    <w:rsid w:val="00FA21D7"/>
    <w:rsid w:val="00FA4144"/>
    <w:rsid w:val="00FA48BB"/>
    <w:rsid w:val="00FA4A51"/>
    <w:rsid w:val="00FA4A77"/>
    <w:rsid w:val="00FA57FA"/>
    <w:rsid w:val="00FB1B4D"/>
    <w:rsid w:val="00FB1C09"/>
    <w:rsid w:val="00FB1FCB"/>
    <w:rsid w:val="00FB20AC"/>
    <w:rsid w:val="00FB2450"/>
    <w:rsid w:val="00FB2BB6"/>
    <w:rsid w:val="00FB4E2E"/>
    <w:rsid w:val="00FB5E5D"/>
    <w:rsid w:val="00FB73D8"/>
    <w:rsid w:val="00FC0824"/>
    <w:rsid w:val="00FC140D"/>
    <w:rsid w:val="00FC168C"/>
    <w:rsid w:val="00FC4104"/>
    <w:rsid w:val="00FC4D7C"/>
    <w:rsid w:val="00FC66B1"/>
    <w:rsid w:val="00FC6B8C"/>
    <w:rsid w:val="00FC6C29"/>
    <w:rsid w:val="00FC7567"/>
    <w:rsid w:val="00FC7CE7"/>
    <w:rsid w:val="00FD1914"/>
    <w:rsid w:val="00FD1FE7"/>
    <w:rsid w:val="00FD4D66"/>
    <w:rsid w:val="00FD4DFB"/>
    <w:rsid w:val="00FD5BA3"/>
    <w:rsid w:val="00FD5CFE"/>
    <w:rsid w:val="00FD68CC"/>
    <w:rsid w:val="00FE0939"/>
    <w:rsid w:val="00FE12F5"/>
    <w:rsid w:val="00FE1375"/>
    <w:rsid w:val="00FE1586"/>
    <w:rsid w:val="00FE22F0"/>
    <w:rsid w:val="00FE2345"/>
    <w:rsid w:val="00FE3B6A"/>
    <w:rsid w:val="00FE3D8A"/>
    <w:rsid w:val="00FE42E2"/>
    <w:rsid w:val="00FE4707"/>
    <w:rsid w:val="00FE5DDA"/>
    <w:rsid w:val="00FE6D3C"/>
    <w:rsid w:val="00FF0E1C"/>
    <w:rsid w:val="00FF1C94"/>
    <w:rsid w:val="00FF2712"/>
    <w:rsid w:val="00FF3B55"/>
    <w:rsid w:val="00FF4782"/>
    <w:rsid w:val="00FF4A8B"/>
    <w:rsid w:val="00FF6575"/>
    <w:rsid w:val="00FF69F1"/>
    <w:rsid w:val="00FF7262"/>
    <w:rsid w:val="00FF78D3"/>
    <w:rsid w:val="00FF7C4F"/>
    <w:rsid w:val="00FF7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1B7B779-7735-4FAE-87C2-83938CF48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0CA9"/>
    <w:pPr>
      <w:spacing w:after="200" w:line="276" w:lineRule="auto"/>
    </w:pPr>
    <w:rPr>
      <w:rFonts w:cs="Calibri"/>
    </w:rPr>
  </w:style>
  <w:style w:type="paragraph" w:styleId="1">
    <w:name w:val="heading 1"/>
    <w:basedOn w:val="a"/>
    <w:next w:val="a"/>
    <w:link w:val="10"/>
    <w:uiPriority w:val="99"/>
    <w:qFormat/>
    <w:rsid w:val="00FA4A77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3">
    <w:name w:val="heading 3"/>
    <w:basedOn w:val="a"/>
    <w:next w:val="11"/>
    <w:link w:val="30"/>
    <w:uiPriority w:val="99"/>
    <w:qFormat/>
    <w:rsid w:val="00FA4A77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A4A77"/>
    <w:rPr>
      <w:rFonts w:ascii="Arial" w:hAnsi="Arial" w:cs="Arial"/>
      <w:b/>
      <w:bCs/>
      <w:kern w:val="28"/>
      <w:sz w:val="20"/>
      <w:szCs w:val="20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FA4A77"/>
    <w:rPr>
      <w:rFonts w:ascii="Arial" w:hAnsi="Arial" w:cs="Arial"/>
      <w:b/>
      <w:bCs/>
      <w:sz w:val="26"/>
      <w:szCs w:val="26"/>
    </w:rPr>
  </w:style>
  <w:style w:type="paragraph" w:customStyle="1" w:styleId="11">
    <w:name w:val="Обычный1"/>
    <w:uiPriority w:val="99"/>
    <w:rsid w:val="00FA4A77"/>
    <w:pPr>
      <w:snapToGrid w:val="0"/>
      <w:spacing w:before="60"/>
      <w:ind w:firstLine="720"/>
      <w:jc w:val="both"/>
    </w:pPr>
    <w:rPr>
      <w:rFonts w:ascii="Arial" w:hAnsi="Arial" w:cs="Arial"/>
      <w:sz w:val="24"/>
      <w:szCs w:val="24"/>
    </w:rPr>
  </w:style>
  <w:style w:type="paragraph" w:styleId="a3">
    <w:name w:val="Body Text"/>
    <w:basedOn w:val="a"/>
    <w:link w:val="a4"/>
    <w:uiPriority w:val="99"/>
    <w:semiHidden/>
    <w:rsid w:val="00FA4A77"/>
    <w:pPr>
      <w:spacing w:after="0" w:line="240" w:lineRule="auto"/>
      <w:jc w:val="center"/>
    </w:pPr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FA4A77"/>
    <w:rPr>
      <w:rFonts w:ascii="Times New Roman" w:hAnsi="Times New Roman" w:cs="Times New Roman"/>
      <w:b/>
      <w:bCs/>
      <w:sz w:val="24"/>
      <w:szCs w:val="24"/>
    </w:rPr>
  </w:style>
  <w:style w:type="paragraph" w:styleId="2">
    <w:name w:val="Body Text Indent 2"/>
    <w:basedOn w:val="a"/>
    <w:link w:val="20"/>
    <w:uiPriority w:val="99"/>
    <w:rsid w:val="00FA4A77"/>
    <w:pPr>
      <w:spacing w:after="0" w:line="240" w:lineRule="auto"/>
      <w:ind w:firstLine="720"/>
      <w:jc w:val="both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FA4A77"/>
    <w:rPr>
      <w:rFonts w:ascii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rsid w:val="009C7118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BE6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BE6216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EB49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EB4931"/>
  </w:style>
  <w:style w:type="paragraph" w:styleId="aa">
    <w:name w:val="footer"/>
    <w:basedOn w:val="a"/>
    <w:link w:val="ab"/>
    <w:uiPriority w:val="99"/>
    <w:rsid w:val="00EB49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EB4931"/>
  </w:style>
  <w:style w:type="paragraph" w:styleId="ac">
    <w:name w:val="List Paragraph"/>
    <w:basedOn w:val="a"/>
    <w:uiPriority w:val="34"/>
    <w:qFormat/>
    <w:rsid w:val="0073205A"/>
    <w:pPr>
      <w:ind w:left="720"/>
    </w:pPr>
    <w:rPr>
      <w:lang w:eastAsia="en-US"/>
    </w:rPr>
  </w:style>
  <w:style w:type="paragraph" w:customStyle="1" w:styleId="ConsPlusNormal">
    <w:name w:val="ConsPlusNormal"/>
    <w:rsid w:val="00E50D6D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8A4277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character" w:styleId="ad">
    <w:name w:val="annotation reference"/>
    <w:basedOn w:val="a0"/>
    <w:uiPriority w:val="99"/>
    <w:semiHidden/>
    <w:unhideWhenUsed/>
    <w:rsid w:val="00D928B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D928B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D928BC"/>
    <w:rPr>
      <w:rFonts w:cs="Calibri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928B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928BC"/>
    <w:rPr>
      <w:rFonts w:cs="Calibri"/>
      <w:b/>
      <w:bCs/>
      <w:sz w:val="20"/>
      <w:szCs w:val="20"/>
    </w:rPr>
  </w:style>
  <w:style w:type="paragraph" w:customStyle="1" w:styleId="ConsPlusNonformat">
    <w:name w:val="ConsPlusNonformat"/>
    <w:rsid w:val="003C0DC6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3C0DC6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rsid w:val="003C0DC6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rsid w:val="003C0DC6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rsid w:val="003C0DC6"/>
    <w:pPr>
      <w:widowControl w:val="0"/>
      <w:autoSpaceDE w:val="0"/>
      <w:autoSpaceDN w:val="0"/>
    </w:pPr>
    <w:rPr>
      <w:rFonts w:ascii="Tahoma" w:hAnsi="Tahoma" w:cs="Tahoma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63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DBCBA03B119B9AB9F4F2A2655E913D26B1852D48D7D243B243914EAF597B7829A0B362F56B83E2F977650QAK6K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C63AD307ABFC4585FAB65CE76D517F4B8DFF346912684B9CCE3322F47AEA498D4F726DDC4DF246E55B28CE4QCN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8C63AD307ABFC4585FAB65CE76D517F4B8DFF346912882BBC3E3322F47AEA498D4F726DDC4DF246E55B189E4Q9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DBCBA03B119B9AB9F4F2A2655E913D26B1852D48C742337273914EAF597B7829A0B362F56B83E2F97755DQAKBK" TargetMode="Externa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201E24-583F-431C-9D1C-509AD4BCE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789</TotalTime>
  <Pages>10</Pages>
  <Words>3115</Words>
  <Characters>21930</Characters>
  <Application>Microsoft Office Word</Application>
  <DocSecurity>0</DocSecurity>
  <Lines>182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 №  215-5</vt:lpstr>
    </vt:vector>
  </TitlesOfParts>
  <Company>504.ru</Company>
  <LinksUpToDate>false</LinksUpToDate>
  <CharactersWithSpaces>24996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 №  215-5</dc:title>
  <dc:creator>1</dc:creator>
  <cp:lastModifiedBy>Бабышева Наталия Борисовна</cp:lastModifiedBy>
  <cp:revision>56</cp:revision>
  <cp:lastPrinted>2016-06-03T06:15:00Z</cp:lastPrinted>
  <dcterms:created xsi:type="dcterms:W3CDTF">2016-06-01T08:39:00Z</dcterms:created>
  <dcterms:modified xsi:type="dcterms:W3CDTF">2016-06-06T03:36:00Z</dcterms:modified>
</cp:coreProperties>
</file>